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9514A9" w14:textId="77777777" w:rsidR="00647648" w:rsidRPr="00935945" w:rsidRDefault="00647648" w:rsidP="00935945">
      <w:pPr>
        <w:adjustRightInd w:val="0"/>
        <w:snapToGrid w:val="0"/>
        <w:spacing w:after="0" w:line="240" w:lineRule="auto"/>
        <w:jc w:val="center"/>
        <w:rPr>
          <w:rFonts w:ascii="Times New Roman" w:eastAsia="Times New Roman" w:hAnsi="Times New Roman" w:cs="Times New Roman"/>
          <w:lang w:val="en-NZ"/>
        </w:rPr>
      </w:pPr>
      <w:r w:rsidRPr="00935945">
        <w:rPr>
          <w:rFonts w:ascii="Times New Roman" w:eastAsia="Times New Roman" w:hAnsi="Times New Roman" w:cs="Times New Roman"/>
          <w:noProof/>
          <w:lang w:eastAsia="zh-CN" w:bidi="mn-Mong-CN"/>
        </w:rPr>
        <w:drawing>
          <wp:inline distT="0" distB="0" distL="0" distR="0" wp14:anchorId="78B89D5A" wp14:editId="5D797A48">
            <wp:extent cx="2095500" cy="10953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095500" cy="1095375"/>
                    </a:xfrm>
                    <a:prstGeom prst="rect">
                      <a:avLst/>
                    </a:prstGeom>
                    <a:noFill/>
                    <a:ln w="9525">
                      <a:noFill/>
                      <a:miter lim="800000"/>
                      <a:headEnd/>
                      <a:tailEnd/>
                    </a:ln>
                  </pic:spPr>
                </pic:pic>
              </a:graphicData>
            </a:graphic>
          </wp:inline>
        </w:drawing>
      </w:r>
    </w:p>
    <w:p w14:paraId="7346974B" w14:textId="77777777" w:rsidR="006847CB" w:rsidRPr="006847CB" w:rsidRDefault="006847CB" w:rsidP="006847CB">
      <w:pPr>
        <w:adjustRightInd w:val="0"/>
        <w:snapToGrid w:val="0"/>
        <w:spacing w:after="0" w:line="240" w:lineRule="auto"/>
        <w:jc w:val="center"/>
        <w:rPr>
          <w:rFonts w:ascii="Times New Roman" w:hAnsi="Times New Roman" w:cs="Times New Roman"/>
          <w:b/>
          <w:lang w:val="en-NZ"/>
        </w:rPr>
      </w:pPr>
      <w:r w:rsidRPr="006847CB">
        <w:rPr>
          <w:rFonts w:ascii="Times New Roman" w:hAnsi="Times New Roman" w:cs="Times New Roman"/>
          <w:b/>
          <w:lang w:val="en-NZ"/>
        </w:rPr>
        <w:t>NORTHERN COMMITTEE</w:t>
      </w:r>
    </w:p>
    <w:p w14:paraId="76271AD8" w14:textId="77777777" w:rsidR="006847CB" w:rsidRPr="006847CB" w:rsidRDefault="006847CB" w:rsidP="006847CB">
      <w:pPr>
        <w:adjustRightInd w:val="0"/>
        <w:snapToGrid w:val="0"/>
        <w:spacing w:after="0" w:line="240" w:lineRule="auto"/>
        <w:jc w:val="center"/>
        <w:rPr>
          <w:rFonts w:ascii="Times New Roman" w:hAnsi="Times New Roman" w:cs="Times New Roman"/>
          <w:b/>
          <w:lang w:val="en-NZ"/>
        </w:rPr>
      </w:pPr>
      <w:r w:rsidRPr="006847CB">
        <w:rPr>
          <w:rFonts w:ascii="Times New Roman" w:hAnsi="Times New Roman" w:cs="Times New Roman"/>
          <w:b/>
          <w:lang w:val="en-NZ" w:eastAsia="ko-KR"/>
        </w:rPr>
        <w:t xml:space="preserve">FIFTEENTH </w:t>
      </w:r>
      <w:r w:rsidRPr="006847CB">
        <w:rPr>
          <w:rFonts w:ascii="Times New Roman" w:hAnsi="Times New Roman" w:cs="Times New Roman"/>
          <w:b/>
          <w:lang w:val="en-NZ"/>
        </w:rPr>
        <w:t>REGULAR SESSION</w:t>
      </w:r>
    </w:p>
    <w:p w14:paraId="553DC162" w14:textId="77777777" w:rsidR="006847CB" w:rsidRPr="006847CB" w:rsidRDefault="006847CB" w:rsidP="006847CB">
      <w:pPr>
        <w:adjustRightInd w:val="0"/>
        <w:snapToGrid w:val="0"/>
        <w:spacing w:after="0" w:line="240" w:lineRule="auto"/>
        <w:jc w:val="center"/>
        <w:rPr>
          <w:rFonts w:ascii="Times New Roman" w:eastAsia="Malgun Gothic" w:hAnsi="Times New Roman" w:cs="Times New Roman"/>
          <w:lang w:val="en-NZ" w:eastAsia="ko-KR"/>
        </w:rPr>
      </w:pPr>
      <w:r w:rsidRPr="006847CB">
        <w:rPr>
          <w:rFonts w:ascii="Times New Roman" w:hAnsi="Times New Roman" w:cs="Times New Roman"/>
          <w:lang w:val="en-NZ" w:eastAsia="ko-KR"/>
        </w:rPr>
        <w:t>Portland, WA, USA</w:t>
      </w:r>
    </w:p>
    <w:p w14:paraId="3D30C29D" w14:textId="77777777" w:rsidR="001C0F31" w:rsidRPr="006847CB" w:rsidRDefault="006847CB" w:rsidP="006847CB">
      <w:pPr>
        <w:adjustRightInd w:val="0"/>
        <w:snapToGrid w:val="0"/>
        <w:spacing w:after="0" w:line="240" w:lineRule="auto"/>
        <w:jc w:val="center"/>
        <w:rPr>
          <w:rFonts w:ascii="Times New Roman" w:hAnsi="Times New Roman" w:cs="Times New Roman"/>
          <w:lang w:val="en-NZ" w:eastAsia="ko-KR"/>
        </w:rPr>
      </w:pPr>
      <w:r w:rsidRPr="006847CB">
        <w:rPr>
          <w:rFonts w:ascii="Times New Roman" w:hAnsi="Times New Roman" w:cs="Times New Roman"/>
          <w:lang w:val="en-NZ" w:eastAsia="ko-KR"/>
        </w:rPr>
        <w:t>3 – 6</w:t>
      </w:r>
      <w:r w:rsidRPr="006847CB">
        <w:rPr>
          <w:rFonts w:ascii="Times New Roman" w:hAnsi="Times New Roman" w:cs="Times New Roman"/>
          <w:lang w:val="en-NZ"/>
        </w:rPr>
        <w:t xml:space="preserve"> September </w:t>
      </w:r>
      <w:r w:rsidRPr="006847CB">
        <w:rPr>
          <w:rFonts w:ascii="Times New Roman" w:eastAsia="MS Mincho" w:hAnsi="Times New Roman" w:cs="Times New Roman"/>
          <w:lang w:val="en-NZ"/>
        </w:rPr>
        <w:t>201</w:t>
      </w:r>
      <w:r w:rsidRPr="006847CB">
        <w:rPr>
          <w:rFonts w:ascii="Times New Roman" w:hAnsi="Times New Roman" w:cs="Times New Roman"/>
          <w:lang w:val="en-NZ" w:eastAsia="ko-KR"/>
        </w:rPr>
        <w:t>9</w:t>
      </w:r>
    </w:p>
    <w:p w14:paraId="12A6DE19" w14:textId="5C72A5D3" w:rsidR="00647648" w:rsidRPr="006847CB" w:rsidRDefault="00647648" w:rsidP="006847CB">
      <w:pPr>
        <w:pStyle w:val="BodyText"/>
        <w:pBdr>
          <w:top w:val="single" w:sz="18" w:space="1" w:color="auto"/>
          <w:bottom w:val="single" w:sz="18" w:space="1" w:color="auto"/>
        </w:pBdr>
        <w:adjustRightInd w:val="0"/>
        <w:snapToGrid w:val="0"/>
        <w:rPr>
          <w:rFonts w:eastAsiaTheme="minorEastAsia"/>
          <w:b/>
          <w:sz w:val="22"/>
          <w:szCs w:val="22"/>
          <w:lang w:val="en-NZ" w:eastAsia="ko-KR"/>
        </w:rPr>
      </w:pPr>
      <w:r w:rsidRPr="006847CB">
        <w:rPr>
          <w:rFonts w:eastAsia="MS Mincho"/>
          <w:b/>
          <w:sz w:val="22"/>
          <w:szCs w:val="22"/>
          <w:lang w:val="en-NZ" w:eastAsia="ja-JP"/>
        </w:rPr>
        <w:t>Updated informati</w:t>
      </w:r>
      <w:r w:rsidR="001911B9" w:rsidRPr="006847CB">
        <w:rPr>
          <w:rFonts w:eastAsia="MS Mincho"/>
          <w:b/>
          <w:sz w:val="22"/>
          <w:szCs w:val="22"/>
          <w:lang w:val="en-NZ" w:eastAsia="ja-JP"/>
        </w:rPr>
        <w:t xml:space="preserve">on on </w:t>
      </w:r>
      <w:r w:rsidRPr="006847CB">
        <w:rPr>
          <w:rFonts w:eastAsia="MS Mincho"/>
          <w:b/>
          <w:sz w:val="22"/>
          <w:szCs w:val="22"/>
          <w:lang w:val="en-NZ" w:eastAsia="ja-JP"/>
        </w:rPr>
        <w:t xml:space="preserve">North Pacific albacore </w:t>
      </w:r>
      <w:r w:rsidR="003A6D23" w:rsidRPr="006847CB">
        <w:rPr>
          <w:rFonts w:eastAsiaTheme="minorEastAsia"/>
          <w:b/>
          <w:sz w:val="22"/>
          <w:szCs w:val="22"/>
          <w:lang w:val="en-NZ" w:eastAsia="ko-KR"/>
        </w:rPr>
        <w:t xml:space="preserve">fishing </w:t>
      </w:r>
      <w:r w:rsidR="003A6D23" w:rsidRPr="006847CB">
        <w:rPr>
          <w:rFonts w:eastAsia="MS Mincho"/>
          <w:b/>
          <w:sz w:val="22"/>
          <w:szCs w:val="22"/>
          <w:lang w:val="en-NZ" w:eastAsia="ja-JP"/>
        </w:rPr>
        <w:t>effort</w:t>
      </w:r>
    </w:p>
    <w:p w14:paraId="26A32F7D" w14:textId="77777777" w:rsidR="00417830" w:rsidRPr="006847CB" w:rsidRDefault="00417830" w:rsidP="006847CB">
      <w:pPr>
        <w:pStyle w:val="BodyText"/>
        <w:pBdr>
          <w:top w:val="single" w:sz="18" w:space="1" w:color="auto"/>
          <w:bottom w:val="single" w:sz="18" w:space="1" w:color="auto"/>
        </w:pBdr>
        <w:adjustRightInd w:val="0"/>
        <w:snapToGrid w:val="0"/>
        <w:rPr>
          <w:rFonts w:eastAsiaTheme="minorEastAsia"/>
          <w:bCs/>
          <w:sz w:val="22"/>
          <w:szCs w:val="22"/>
          <w:lang w:val="en-NZ" w:eastAsia="ko-KR"/>
        </w:rPr>
      </w:pPr>
      <w:r w:rsidRPr="006847CB">
        <w:rPr>
          <w:rFonts w:eastAsiaTheme="minorEastAsia"/>
          <w:bCs/>
          <w:sz w:val="22"/>
          <w:szCs w:val="22"/>
          <w:lang w:val="en-NZ" w:eastAsia="ko-KR"/>
        </w:rPr>
        <w:t>(Reference: Attachment C/Annex A in NC7 Summary Report)</w:t>
      </w:r>
    </w:p>
    <w:p w14:paraId="5D61900C" w14:textId="013743C5" w:rsidR="00647648" w:rsidRPr="006847CB" w:rsidRDefault="00647648" w:rsidP="006847CB">
      <w:pPr>
        <w:adjustRightInd w:val="0"/>
        <w:snapToGrid w:val="0"/>
        <w:spacing w:after="0" w:line="240" w:lineRule="auto"/>
        <w:jc w:val="right"/>
        <w:rPr>
          <w:rFonts w:ascii="Times New Roman" w:eastAsia="MS Mincho" w:hAnsi="Times New Roman" w:cs="Times New Roman"/>
          <w:b/>
          <w:lang w:val="en-NZ"/>
        </w:rPr>
      </w:pPr>
      <w:r w:rsidRPr="006847CB">
        <w:rPr>
          <w:rFonts w:ascii="Times New Roman" w:eastAsia="MS Mincho" w:hAnsi="Times New Roman" w:cs="Times New Roman"/>
          <w:b/>
          <w:lang w:val="en-NZ"/>
        </w:rPr>
        <w:t>WCPFC-NC</w:t>
      </w:r>
      <w:r w:rsidR="00417830" w:rsidRPr="006847CB">
        <w:rPr>
          <w:rFonts w:ascii="Times New Roman" w:hAnsi="Times New Roman" w:cs="Times New Roman"/>
          <w:b/>
          <w:lang w:val="en-NZ" w:eastAsia="ko-KR"/>
        </w:rPr>
        <w:t>1</w:t>
      </w:r>
      <w:r w:rsidR="00984D5A">
        <w:rPr>
          <w:rFonts w:ascii="Times New Roman" w:hAnsi="Times New Roman" w:cs="Times New Roman" w:hint="eastAsia"/>
          <w:b/>
          <w:lang w:val="en-NZ" w:eastAsia="ko-KR"/>
        </w:rPr>
        <w:t>5</w:t>
      </w:r>
      <w:r w:rsidR="00C37AEE" w:rsidRPr="006847CB">
        <w:rPr>
          <w:rFonts w:ascii="Times New Roman" w:eastAsia="MS Mincho" w:hAnsi="Times New Roman" w:cs="Times New Roman"/>
          <w:b/>
          <w:lang w:val="en-NZ"/>
        </w:rPr>
        <w:t>-201</w:t>
      </w:r>
      <w:r w:rsidR="00984D5A">
        <w:rPr>
          <w:rFonts w:ascii="Times New Roman" w:hAnsi="Times New Roman" w:cs="Times New Roman" w:hint="eastAsia"/>
          <w:b/>
          <w:lang w:val="en-NZ" w:eastAsia="ko-KR"/>
        </w:rPr>
        <w:t>9</w:t>
      </w:r>
      <w:r w:rsidR="00C37AEE" w:rsidRPr="006847CB">
        <w:rPr>
          <w:rFonts w:ascii="Times New Roman" w:eastAsia="MS Mincho" w:hAnsi="Times New Roman" w:cs="Times New Roman"/>
          <w:b/>
          <w:lang w:val="en-NZ"/>
        </w:rPr>
        <w:t>/</w:t>
      </w:r>
      <w:r w:rsidR="00417830" w:rsidRPr="006847CB">
        <w:rPr>
          <w:rFonts w:ascii="Times New Roman" w:hAnsi="Times New Roman" w:cs="Times New Roman"/>
          <w:b/>
          <w:lang w:val="en-NZ" w:eastAsia="ko-KR"/>
        </w:rPr>
        <w:t>WP-01</w:t>
      </w:r>
      <w:r w:rsidR="00163AF1">
        <w:rPr>
          <w:rFonts w:ascii="Times New Roman" w:hAnsi="Times New Roman" w:cs="Times New Roman"/>
          <w:b/>
          <w:lang w:val="en-NZ" w:eastAsia="ko-KR"/>
        </w:rPr>
        <w:t xml:space="preserve"> (Rev.01)</w:t>
      </w:r>
    </w:p>
    <w:p w14:paraId="02DFFAB3" w14:textId="77777777" w:rsidR="00647648" w:rsidRPr="006847CB" w:rsidRDefault="00647648" w:rsidP="006847CB">
      <w:pPr>
        <w:adjustRightInd w:val="0"/>
        <w:snapToGrid w:val="0"/>
        <w:spacing w:after="0" w:line="240" w:lineRule="auto"/>
        <w:jc w:val="right"/>
        <w:rPr>
          <w:rFonts w:ascii="Times New Roman" w:eastAsia="MS Mincho" w:hAnsi="Times New Roman" w:cs="Times New Roman"/>
          <w:b/>
          <w:lang w:val="en-NZ"/>
        </w:rPr>
      </w:pPr>
    </w:p>
    <w:p w14:paraId="65A14C70" w14:textId="77777777" w:rsidR="00DA44F4" w:rsidRPr="008300A0" w:rsidRDefault="00DA44F4" w:rsidP="00935945">
      <w:pPr>
        <w:widowControl w:val="0"/>
        <w:autoSpaceDE w:val="0"/>
        <w:autoSpaceDN w:val="0"/>
        <w:adjustRightInd w:val="0"/>
        <w:snapToGrid w:val="0"/>
        <w:spacing w:after="0" w:line="240" w:lineRule="auto"/>
        <w:rPr>
          <w:rFonts w:ascii="Times New Roman" w:hAnsi="Times New Roman" w:cs="Times New Roman"/>
          <w:b/>
          <w:lang w:val="en-NZ" w:eastAsia="ko-KR"/>
        </w:rPr>
      </w:pPr>
    </w:p>
    <w:p w14:paraId="77FE535B" w14:textId="77777777" w:rsidR="00DA44F4" w:rsidRPr="00935945" w:rsidRDefault="00DA44F4" w:rsidP="00935945">
      <w:pPr>
        <w:widowControl w:val="0"/>
        <w:autoSpaceDE w:val="0"/>
        <w:autoSpaceDN w:val="0"/>
        <w:adjustRightInd w:val="0"/>
        <w:snapToGrid w:val="0"/>
        <w:spacing w:after="0" w:line="240" w:lineRule="auto"/>
        <w:rPr>
          <w:rFonts w:ascii="Times New Roman" w:eastAsia="MS Mincho" w:hAnsi="Times New Roman" w:cs="Times New Roman"/>
          <w:b/>
          <w:lang w:val="en-NZ"/>
        </w:rPr>
      </w:pPr>
    </w:p>
    <w:p w14:paraId="72D0C5C3" w14:textId="77777777" w:rsidR="00DA44F4" w:rsidRPr="00935945" w:rsidRDefault="00DA44F4" w:rsidP="00935945">
      <w:pPr>
        <w:widowControl w:val="0"/>
        <w:autoSpaceDE w:val="0"/>
        <w:autoSpaceDN w:val="0"/>
        <w:adjustRightInd w:val="0"/>
        <w:snapToGrid w:val="0"/>
        <w:spacing w:after="0" w:line="240" w:lineRule="auto"/>
        <w:jc w:val="center"/>
        <w:rPr>
          <w:rFonts w:ascii="Times New Roman" w:eastAsia="MS Mincho" w:hAnsi="Times New Roman" w:cs="Times New Roman"/>
          <w:b/>
          <w:lang w:val="en-NZ"/>
        </w:rPr>
      </w:pPr>
    </w:p>
    <w:p w14:paraId="4E3FC5D8" w14:textId="77777777" w:rsidR="00DA44F4" w:rsidRPr="00935945" w:rsidRDefault="00DA44F4" w:rsidP="00935945">
      <w:pPr>
        <w:widowControl w:val="0"/>
        <w:autoSpaceDE w:val="0"/>
        <w:autoSpaceDN w:val="0"/>
        <w:adjustRightInd w:val="0"/>
        <w:snapToGrid w:val="0"/>
        <w:spacing w:after="0" w:line="240" w:lineRule="auto"/>
        <w:jc w:val="center"/>
        <w:rPr>
          <w:rFonts w:ascii="Times New Roman" w:eastAsia="MS Mincho" w:hAnsi="Times New Roman" w:cs="Times New Roman"/>
          <w:b/>
          <w:lang w:val="en-NZ"/>
        </w:rPr>
      </w:pPr>
    </w:p>
    <w:p w14:paraId="7F95E0FB" w14:textId="77777777" w:rsidR="00DA44F4" w:rsidRPr="00935945" w:rsidRDefault="00DA44F4" w:rsidP="00935945">
      <w:pPr>
        <w:widowControl w:val="0"/>
        <w:autoSpaceDE w:val="0"/>
        <w:autoSpaceDN w:val="0"/>
        <w:adjustRightInd w:val="0"/>
        <w:snapToGrid w:val="0"/>
        <w:spacing w:after="0" w:line="240" w:lineRule="auto"/>
        <w:jc w:val="center"/>
        <w:rPr>
          <w:rFonts w:ascii="Times New Roman" w:eastAsia="MS Mincho" w:hAnsi="Times New Roman" w:cs="Times New Roman"/>
          <w:b/>
          <w:lang w:val="en-NZ"/>
        </w:rPr>
      </w:pPr>
    </w:p>
    <w:p w14:paraId="33E50481" w14:textId="77777777" w:rsidR="00DA44F4" w:rsidRPr="00935945" w:rsidRDefault="00DA44F4" w:rsidP="00935945">
      <w:pPr>
        <w:widowControl w:val="0"/>
        <w:autoSpaceDE w:val="0"/>
        <w:autoSpaceDN w:val="0"/>
        <w:adjustRightInd w:val="0"/>
        <w:snapToGrid w:val="0"/>
        <w:spacing w:after="0" w:line="240" w:lineRule="auto"/>
        <w:jc w:val="center"/>
        <w:rPr>
          <w:rFonts w:ascii="Times New Roman" w:eastAsia="MS Mincho" w:hAnsi="Times New Roman" w:cs="Times New Roman"/>
          <w:b/>
          <w:lang w:val="en-NZ"/>
        </w:rPr>
      </w:pPr>
    </w:p>
    <w:p w14:paraId="73EAA47F" w14:textId="77777777" w:rsidR="006847CB" w:rsidRDefault="006847CB" w:rsidP="00935945">
      <w:pPr>
        <w:widowControl w:val="0"/>
        <w:autoSpaceDE w:val="0"/>
        <w:autoSpaceDN w:val="0"/>
        <w:adjustRightInd w:val="0"/>
        <w:snapToGrid w:val="0"/>
        <w:spacing w:after="0" w:line="240" w:lineRule="auto"/>
        <w:jc w:val="center"/>
        <w:rPr>
          <w:rFonts w:ascii="Times New Roman" w:hAnsi="Times New Roman" w:cs="Times New Roman"/>
          <w:b/>
          <w:lang w:val="en-NZ" w:eastAsia="ko-KR"/>
        </w:rPr>
      </w:pPr>
    </w:p>
    <w:p w14:paraId="0BB5A1F6" w14:textId="77777777" w:rsidR="006847CB" w:rsidRDefault="006847CB" w:rsidP="00935945">
      <w:pPr>
        <w:widowControl w:val="0"/>
        <w:autoSpaceDE w:val="0"/>
        <w:autoSpaceDN w:val="0"/>
        <w:adjustRightInd w:val="0"/>
        <w:snapToGrid w:val="0"/>
        <w:spacing w:after="0" w:line="240" w:lineRule="auto"/>
        <w:jc w:val="center"/>
        <w:rPr>
          <w:rFonts w:ascii="Times New Roman" w:hAnsi="Times New Roman" w:cs="Times New Roman"/>
          <w:b/>
          <w:lang w:val="en-NZ" w:eastAsia="ko-KR"/>
        </w:rPr>
      </w:pPr>
    </w:p>
    <w:p w14:paraId="52131DBA" w14:textId="77777777" w:rsidR="006847CB" w:rsidRDefault="006847CB" w:rsidP="00935945">
      <w:pPr>
        <w:widowControl w:val="0"/>
        <w:autoSpaceDE w:val="0"/>
        <w:autoSpaceDN w:val="0"/>
        <w:adjustRightInd w:val="0"/>
        <w:snapToGrid w:val="0"/>
        <w:spacing w:after="0" w:line="240" w:lineRule="auto"/>
        <w:jc w:val="center"/>
        <w:rPr>
          <w:rFonts w:ascii="Times New Roman" w:hAnsi="Times New Roman" w:cs="Times New Roman"/>
          <w:b/>
          <w:lang w:val="en-NZ" w:eastAsia="ko-KR"/>
        </w:rPr>
      </w:pPr>
    </w:p>
    <w:p w14:paraId="42684DB9" w14:textId="77777777" w:rsidR="006847CB" w:rsidRDefault="006847CB" w:rsidP="00935945">
      <w:pPr>
        <w:widowControl w:val="0"/>
        <w:autoSpaceDE w:val="0"/>
        <w:autoSpaceDN w:val="0"/>
        <w:adjustRightInd w:val="0"/>
        <w:snapToGrid w:val="0"/>
        <w:spacing w:after="0" w:line="240" w:lineRule="auto"/>
        <w:jc w:val="center"/>
        <w:rPr>
          <w:rFonts w:ascii="Times New Roman" w:hAnsi="Times New Roman" w:cs="Times New Roman"/>
          <w:b/>
          <w:lang w:val="en-NZ" w:eastAsia="ko-KR"/>
        </w:rPr>
      </w:pPr>
    </w:p>
    <w:p w14:paraId="367A944A" w14:textId="77777777" w:rsidR="006847CB" w:rsidRDefault="006847CB" w:rsidP="00935945">
      <w:pPr>
        <w:widowControl w:val="0"/>
        <w:autoSpaceDE w:val="0"/>
        <w:autoSpaceDN w:val="0"/>
        <w:adjustRightInd w:val="0"/>
        <w:snapToGrid w:val="0"/>
        <w:spacing w:after="0" w:line="240" w:lineRule="auto"/>
        <w:jc w:val="center"/>
        <w:rPr>
          <w:rFonts w:ascii="Times New Roman" w:hAnsi="Times New Roman" w:cs="Times New Roman"/>
          <w:b/>
          <w:lang w:val="en-NZ" w:eastAsia="ko-KR"/>
        </w:rPr>
      </w:pPr>
    </w:p>
    <w:p w14:paraId="1797ABCF" w14:textId="77777777" w:rsidR="00647648" w:rsidRPr="00935945" w:rsidRDefault="00D6528E" w:rsidP="00935945">
      <w:pPr>
        <w:widowControl w:val="0"/>
        <w:autoSpaceDE w:val="0"/>
        <w:autoSpaceDN w:val="0"/>
        <w:adjustRightInd w:val="0"/>
        <w:snapToGrid w:val="0"/>
        <w:spacing w:after="0" w:line="240" w:lineRule="auto"/>
        <w:jc w:val="center"/>
        <w:rPr>
          <w:rFonts w:ascii="Times New Roman" w:eastAsia="MS Mincho" w:hAnsi="Times New Roman" w:cs="Times New Roman"/>
          <w:b/>
          <w:lang w:val="en-NZ"/>
        </w:rPr>
      </w:pPr>
      <w:r w:rsidRPr="00935945">
        <w:rPr>
          <w:rFonts w:ascii="Times New Roman" w:eastAsia="MS Mincho" w:hAnsi="Times New Roman" w:cs="Times New Roman"/>
          <w:b/>
          <w:lang w:val="en-NZ"/>
        </w:rPr>
        <w:t>Secretariat</w:t>
      </w:r>
    </w:p>
    <w:p w14:paraId="30A6DE45" w14:textId="77777777" w:rsidR="00647648" w:rsidRPr="00935945" w:rsidRDefault="00647648" w:rsidP="00935945">
      <w:pPr>
        <w:adjustRightInd w:val="0"/>
        <w:snapToGrid w:val="0"/>
        <w:spacing w:after="0" w:line="240" w:lineRule="auto"/>
        <w:rPr>
          <w:rFonts w:ascii="Times New Roman" w:hAnsi="Times New Roman" w:cs="Times New Roman"/>
          <w:b/>
        </w:rPr>
      </w:pPr>
      <w:r w:rsidRPr="00935945">
        <w:rPr>
          <w:rFonts w:ascii="Times New Roman" w:hAnsi="Times New Roman" w:cs="Times New Roman"/>
          <w:b/>
        </w:rPr>
        <w:br w:type="page"/>
      </w:r>
    </w:p>
    <w:p w14:paraId="0CA9CE24" w14:textId="77777777" w:rsidR="003514A4" w:rsidRPr="00935945" w:rsidRDefault="003514A4" w:rsidP="00935945">
      <w:pPr>
        <w:adjustRightInd w:val="0"/>
        <w:snapToGrid w:val="0"/>
        <w:spacing w:after="0" w:line="240" w:lineRule="auto"/>
        <w:rPr>
          <w:rFonts w:ascii="Times New Roman" w:hAnsi="Times New Roman" w:cs="Times New Roman"/>
        </w:rPr>
      </w:pPr>
      <w:r w:rsidRPr="00935945">
        <w:rPr>
          <w:rFonts w:ascii="Times New Roman" w:hAnsi="Times New Roman" w:cs="Times New Roman"/>
          <w:b/>
        </w:rPr>
        <w:lastRenderedPageBreak/>
        <w:t>Table 1.</w:t>
      </w:r>
      <w:r w:rsidRPr="00935945">
        <w:rPr>
          <w:rFonts w:ascii="Times New Roman" w:hAnsi="Times New Roman" w:cs="Times New Roman"/>
        </w:rPr>
        <w:t xml:space="preserve"> Average annual catch of North Pacific albacore</w:t>
      </w:r>
      <w:r w:rsidR="00421A2D" w:rsidRPr="00935945">
        <w:rPr>
          <w:rFonts w:ascii="Times New Roman" w:hAnsi="Times New Roman" w:cs="Times New Roman"/>
        </w:rPr>
        <w:t xml:space="preserve"> (metric tonnes)</w:t>
      </w:r>
    </w:p>
    <w:tbl>
      <w:tblPr>
        <w:tblW w:w="10027" w:type="dxa"/>
        <w:tblInd w:w="93" w:type="dxa"/>
        <w:tblLook w:val="04A0" w:firstRow="1" w:lastRow="0" w:firstColumn="1" w:lastColumn="0" w:noHBand="0" w:noVBand="1"/>
      </w:tblPr>
      <w:tblGrid>
        <w:gridCol w:w="1983"/>
        <w:gridCol w:w="282"/>
        <w:gridCol w:w="1702"/>
        <w:gridCol w:w="638"/>
        <w:gridCol w:w="1500"/>
        <w:gridCol w:w="305"/>
        <w:gridCol w:w="1710"/>
        <w:gridCol w:w="1907"/>
      </w:tblGrid>
      <w:tr w:rsidR="00454D26" w:rsidRPr="002F3FDA" w14:paraId="2D11B2D5" w14:textId="77777777" w:rsidTr="007C0283">
        <w:trPr>
          <w:trHeight w:val="620"/>
        </w:trPr>
        <w:tc>
          <w:tcPr>
            <w:tcW w:w="226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9560315" w14:textId="77777777" w:rsidR="00454D26" w:rsidRPr="002F3FDA" w:rsidRDefault="00454D26" w:rsidP="00935945">
            <w:pPr>
              <w:adjustRightInd w:val="0"/>
              <w:snapToGrid w:val="0"/>
              <w:spacing w:after="0" w:line="240" w:lineRule="auto"/>
              <w:jc w:val="center"/>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CCM</w:t>
            </w:r>
          </w:p>
        </w:tc>
        <w:tc>
          <w:tcPr>
            <w:tcW w:w="234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3C12BD3" w14:textId="77777777" w:rsidR="00454D26" w:rsidRPr="002F3FDA" w:rsidRDefault="00454D26" w:rsidP="00935945">
            <w:pPr>
              <w:adjustRightInd w:val="0"/>
              <w:snapToGrid w:val="0"/>
              <w:spacing w:after="0" w:line="240" w:lineRule="auto"/>
              <w:jc w:val="center"/>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Data pertain to WCPFC Area only or entire N Pacific?</w:t>
            </w:r>
          </w:p>
        </w:tc>
        <w:tc>
          <w:tcPr>
            <w:tcW w:w="18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4BB0668" w14:textId="77777777" w:rsidR="00454D26" w:rsidRPr="002F3FDA" w:rsidRDefault="00454D26" w:rsidP="00935945">
            <w:pPr>
              <w:adjustRightInd w:val="0"/>
              <w:snapToGrid w:val="0"/>
              <w:spacing w:after="0" w:line="240" w:lineRule="auto"/>
              <w:jc w:val="center"/>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Fisheries with ANY catch of NP albacore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5F1ABEE" w14:textId="77777777" w:rsidR="00454D26" w:rsidRPr="002F3FDA" w:rsidRDefault="00454D26" w:rsidP="00935945">
            <w:pPr>
              <w:adjustRightInd w:val="0"/>
              <w:snapToGrid w:val="0"/>
              <w:spacing w:after="0" w:line="240" w:lineRule="auto"/>
              <w:jc w:val="center"/>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"Fishing for" NP albacore? (Y/N)</w:t>
            </w:r>
          </w:p>
        </w:tc>
        <w:tc>
          <w:tcPr>
            <w:tcW w:w="190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35DB5BC" w14:textId="77777777" w:rsidR="00454D26" w:rsidRPr="002F3FDA" w:rsidRDefault="00454D26" w:rsidP="00935945">
            <w:pPr>
              <w:adjustRightInd w:val="0"/>
              <w:snapToGrid w:val="0"/>
              <w:spacing w:after="0" w:line="240" w:lineRule="auto"/>
              <w:jc w:val="center"/>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2006-2010 average annual catch</w:t>
            </w:r>
          </w:p>
        </w:tc>
      </w:tr>
      <w:tr w:rsidR="00454D26" w:rsidRPr="002F3FDA" w14:paraId="129380CF" w14:textId="77777777" w:rsidTr="007C0283">
        <w:trPr>
          <w:trHeight w:val="255"/>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065E70" w14:textId="77777777" w:rsidR="00454D26" w:rsidRPr="002F3FDA" w:rsidRDefault="00454D26" w:rsidP="00935945">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Canada</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61A5FC" w14:textId="77777777" w:rsidR="00454D26" w:rsidRPr="002F3FDA" w:rsidRDefault="00454D26"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 Pacific total catches</w:t>
            </w: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299055" w14:textId="77777777" w:rsidR="00454D26" w:rsidRPr="002F3FDA" w:rsidRDefault="00454D26"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Albacore troll</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92FA46" w14:textId="77777777" w:rsidR="00454D26" w:rsidRPr="002F3FDA" w:rsidRDefault="008D0E9C"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9830C3" w14:textId="77777777" w:rsidR="00454D26" w:rsidRPr="002F3FDA" w:rsidRDefault="00911B0E" w:rsidP="00911B0E">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 xml:space="preserve">5,911 </w:t>
            </w:r>
          </w:p>
        </w:tc>
      </w:tr>
      <w:tr w:rsidR="003514A4" w:rsidRPr="002F3FDA" w14:paraId="7C1CE3ED" w14:textId="77777777" w:rsidTr="007C0283">
        <w:trPr>
          <w:trHeight w:val="255"/>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C1421E" w14:textId="77777777" w:rsidR="003514A4" w:rsidRPr="002F3FDA" w:rsidRDefault="003514A4"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Canada:</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124639" w14:textId="77777777" w:rsidR="003514A4" w:rsidRPr="002F3FDA" w:rsidRDefault="00911B0E" w:rsidP="00911B0E">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 xml:space="preserve">5,911 </w:t>
            </w:r>
          </w:p>
        </w:tc>
      </w:tr>
      <w:tr w:rsidR="003514A4" w:rsidRPr="002F3FDA" w14:paraId="4C10B136" w14:textId="77777777" w:rsidTr="007C0283">
        <w:trPr>
          <w:trHeight w:val="255"/>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0F899" w14:textId="77777777" w:rsidR="003514A4" w:rsidRPr="002F3FDA" w:rsidRDefault="003514A4"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2E0F60" w14:textId="77777777" w:rsidR="003514A4" w:rsidRPr="002F3FDA" w:rsidRDefault="00911B0E" w:rsidP="00911B0E">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 xml:space="preserve">5,911 </w:t>
            </w:r>
          </w:p>
        </w:tc>
      </w:tr>
      <w:tr w:rsidR="00454D26" w:rsidRPr="002F3FDA" w14:paraId="0592E63C" w14:textId="77777777" w:rsidTr="007C0283">
        <w:trPr>
          <w:trHeight w:val="255"/>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6B4E91" w14:textId="77777777" w:rsidR="00454D26" w:rsidRPr="002F3FDA" w:rsidRDefault="00454D26"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of total catch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B1E45F" w14:textId="77777777" w:rsidR="00454D26" w:rsidRPr="002F3FDA" w:rsidRDefault="00454D26"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100</w:t>
            </w:r>
          </w:p>
        </w:tc>
      </w:tr>
      <w:tr w:rsidR="003514A4" w:rsidRPr="002F3FDA" w14:paraId="17383F8E" w14:textId="77777777" w:rsidTr="007C0283">
        <w:trPr>
          <w:trHeight w:val="255"/>
        </w:trPr>
        <w:tc>
          <w:tcPr>
            <w:tcW w:w="1002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97377A" w14:textId="77777777" w:rsidR="003514A4" w:rsidRPr="002F3FDA" w:rsidRDefault="003514A4" w:rsidP="00935945">
            <w:pPr>
              <w:adjustRightInd w:val="0"/>
              <w:snapToGrid w:val="0"/>
              <w:spacing w:after="0" w:line="240" w:lineRule="auto"/>
              <w:rPr>
                <w:rFonts w:ascii="Times New Roman" w:eastAsia="Times New Roman" w:hAnsi="Times New Roman" w:cs="Times New Roman"/>
                <w:sz w:val="20"/>
                <w:szCs w:val="20"/>
              </w:rPr>
            </w:pPr>
          </w:p>
        </w:tc>
      </w:tr>
      <w:tr w:rsidR="007C0283" w:rsidRPr="002F3FDA" w14:paraId="194D3DF6"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AE45B" w14:textId="77777777" w:rsidR="007C0283" w:rsidRPr="002F3FDA" w:rsidRDefault="007C0283" w:rsidP="00935945">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hAnsi="Times New Roman" w:cs="Times New Roman"/>
                <w:b/>
                <w:bCs/>
                <w:kern w:val="2"/>
                <w:sz w:val="20"/>
                <w:szCs w:val="20"/>
                <w:lang w:eastAsia="zh-CN"/>
              </w:rPr>
              <w:t>China</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7529F" w14:textId="77777777" w:rsidR="007C0283" w:rsidRPr="002F3FDA" w:rsidRDefault="007C0283"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hAnsi="Times New Roman" w:cs="Times New Roman"/>
                <w:kern w:val="2"/>
                <w:sz w:val="20"/>
                <w:szCs w:val="20"/>
                <w:lang w:eastAsia="zh-CN"/>
              </w:rPr>
              <w:t>N. Pacific</w:t>
            </w: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397640" w14:textId="77777777" w:rsidR="007C0283" w:rsidRPr="002F3FDA" w:rsidRDefault="007C0283"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hAnsi="Times New Roman" w:cs="Times New Roman"/>
                <w:kern w:val="2"/>
                <w:sz w:val="20"/>
                <w:szCs w:val="20"/>
                <w:lang w:eastAsia="zh-CN"/>
              </w:rPr>
              <w:t>Longline</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7A62F2" w14:textId="77777777" w:rsidR="007C0283" w:rsidRPr="002F3FDA" w:rsidRDefault="007C0283"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SimSun" w:hAnsi="Times New Roman" w:cs="Times New Roman"/>
                <w:kern w:val="2"/>
                <w:sz w:val="20"/>
                <w:szCs w:val="20"/>
                <w:lang w:eastAsia="zh-CN"/>
              </w:rPr>
              <w:t>Y</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32B4C2" w14:textId="77777777" w:rsidR="007C0283" w:rsidRPr="002F3FDA"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SimSun" w:hAnsi="Times New Roman" w:cs="Times New Roman"/>
                <w:kern w:val="2"/>
                <w:sz w:val="20"/>
                <w:szCs w:val="20"/>
                <w:lang w:eastAsia="zh-CN"/>
              </w:rPr>
              <w:t>1</w:t>
            </w:r>
            <w:r w:rsidR="00F35B13" w:rsidRPr="002F3FDA">
              <w:rPr>
                <w:rFonts w:ascii="Times New Roman" w:eastAsia="SimSun" w:hAnsi="Times New Roman" w:cs="Times New Roman"/>
                <w:kern w:val="2"/>
                <w:sz w:val="20"/>
                <w:szCs w:val="20"/>
                <w:lang w:eastAsia="zh-CN"/>
              </w:rPr>
              <w:t>,</w:t>
            </w:r>
            <w:r w:rsidRPr="002F3FDA">
              <w:rPr>
                <w:rFonts w:ascii="Times New Roman" w:eastAsia="SimSun" w:hAnsi="Times New Roman" w:cs="Times New Roman"/>
                <w:kern w:val="2"/>
                <w:sz w:val="20"/>
                <w:szCs w:val="20"/>
                <w:lang w:eastAsia="zh-CN"/>
              </w:rPr>
              <w:t>967</w:t>
            </w:r>
          </w:p>
        </w:tc>
      </w:tr>
      <w:tr w:rsidR="00F35B13" w:rsidRPr="002F3FDA" w14:paraId="70DACA50"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34EC4C8" w14:textId="77777777" w:rsidR="00F35B13" w:rsidRPr="002F3FDA" w:rsidRDefault="00F35B13" w:rsidP="00935945">
            <w:pPr>
              <w:adjustRightInd w:val="0"/>
              <w:snapToGrid w:val="0"/>
              <w:spacing w:after="0" w:line="240" w:lineRule="auto"/>
              <w:rPr>
                <w:rFonts w:ascii="Times New Roman" w:hAnsi="Times New Roman" w:cs="Times New Roman"/>
                <w:b/>
                <w:bCs/>
                <w:kern w:val="2"/>
                <w:sz w:val="20"/>
                <w:szCs w:val="20"/>
                <w:lang w:eastAsia="zh-CN"/>
              </w:rPr>
            </w:pP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FE01242" w14:textId="77777777" w:rsidR="00F35B13" w:rsidRPr="002F3FDA" w:rsidRDefault="00F35B13"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hAnsi="Times New Roman" w:cs="Times New Roman"/>
                <w:kern w:val="2"/>
                <w:sz w:val="20"/>
                <w:szCs w:val="20"/>
                <w:lang w:eastAsia="zh-CN"/>
              </w:rPr>
              <w:t>N. Pacific</w:t>
            </w: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2295382" w14:textId="77777777" w:rsidR="00F35B13" w:rsidRPr="002F3FDA" w:rsidRDefault="00F35B13"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hAnsi="Times New Roman" w:cs="Times New Roman"/>
                <w:kern w:val="2"/>
                <w:sz w:val="20"/>
                <w:szCs w:val="20"/>
                <w:lang w:eastAsia="zh-CN"/>
              </w:rPr>
              <w:t>Longline</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755A6C" w14:textId="77777777" w:rsidR="00F35B13" w:rsidRPr="002F3FDA" w:rsidRDefault="00F35B13" w:rsidP="00935945">
            <w:pPr>
              <w:adjustRightInd w:val="0"/>
              <w:snapToGrid w:val="0"/>
              <w:spacing w:after="0" w:line="240" w:lineRule="auto"/>
              <w:jc w:val="center"/>
              <w:rPr>
                <w:rFonts w:ascii="Times New Roman" w:eastAsia="SimSun" w:hAnsi="Times New Roman" w:cs="Times New Roman"/>
                <w:kern w:val="2"/>
                <w:sz w:val="20"/>
                <w:szCs w:val="20"/>
                <w:lang w:eastAsia="zh-CN"/>
              </w:rPr>
            </w:pPr>
            <w:r w:rsidRPr="002F3FDA">
              <w:rPr>
                <w:rFonts w:ascii="Times New Roman" w:eastAsia="SimSun" w:hAnsi="Times New Roman" w:cs="Times New Roman"/>
                <w:kern w:val="2"/>
                <w:sz w:val="20"/>
                <w:szCs w:val="20"/>
                <w:lang w:eastAsia="zh-CN"/>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1AC3EA" w14:textId="77777777" w:rsidR="00F35B13" w:rsidRPr="002F3FDA" w:rsidRDefault="00F35B13" w:rsidP="00935945">
            <w:pPr>
              <w:adjustRightInd w:val="0"/>
              <w:snapToGrid w:val="0"/>
              <w:spacing w:after="0" w:line="240" w:lineRule="auto"/>
              <w:jc w:val="right"/>
              <w:rPr>
                <w:rFonts w:ascii="Times New Roman" w:eastAsia="SimSun" w:hAnsi="Times New Roman" w:cs="Times New Roman"/>
                <w:kern w:val="2"/>
                <w:sz w:val="20"/>
                <w:szCs w:val="20"/>
                <w:lang w:eastAsia="zh-CN"/>
              </w:rPr>
            </w:pPr>
            <w:r w:rsidRPr="002F3FDA">
              <w:rPr>
                <w:rFonts w:ascii="Times New Roman" w:eastAsia="SimSun" w:hAnsi="Times New Roman" w:cs="Times New Roman"/>
                <w:kern w:val="2"/>
                <w:sz w:val="20"/>
                <w:szCs w:val="20"/>
                <w:lang w:eastAsia="zh-CN"/>
              </w:rPr>
              <w:t>98</w:t>
            </w:r>
          </w:p>
        </w:tc>
      </w:tr>
      <w:tr w:rsidR="00F35B13" w:rsidRPr="002F3FDA" w14:paraId="5871D39F"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9044E5"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China:</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AFB2F8"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SimSun" w:hAnsi="Times New Roman" w:cs="Times New Roman"/>
                <w:kern w:val="2"/>
                <w:sz w:val="20"/>
                <w:szCs w:val="20"/>
                <w:lang w:eastAsia="zh-CN"/>
              </w:rPr>
              <w:t>1,967</w:t>
            </w:r>
          </w:p>
        </w:tc>
      </w:tr>
      <w:tr w:rsidR="00F35B13" w:rsidRPr="002F3FDA" w14:paraId="47C3C30A"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D05A99"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305F45"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SimSun" w:hAnsi="Times New Roman" w:cs="Times New Roman"/>
                <w:kern w:val="2"/>
                <w:sz w:val="20"/>
                <w:szCs w:val="20"/>
                <w:lang w:eastAsia="zh-CN"/>
              </w:rPr>
              <w:t>1,869</w:t>
            </w:r>
          </w:p>
        </w:tc>
      </w:tr>
      <w:tr w:rsidR="00F35B13" w:rsidRPr="002F3FDA" w14:paraId="63FC4817"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1E42D4"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of total catch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F6A3F1"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SimSun" w:hAnsi="Times New Roman" w:cs="Times New Roman"/>
                <w:kern w:val="2"/>
                <w:sz w:val="20"/>
                <w:szCs w:val="20"/>
                <w:lang w:eastAsia="zh-CN"/>
              </w:rPr>
              <w:t>95</w:t>
            </w:r>
          </w:p>
        </w:tc>
      </w:tr>
      <w:tr w:rsidR="00F35B13" w:rsidRPr="002F3FDA" w14:paraId="560E6DA1" w14:textId="77777777" w:rsidTr="007C0283">
        <w:trPr>
          <w:trHeight w:val="259"/>
        </w:trPr>
        <w:tc>
          <w:tcPr>
            <w:tcW w:w="1002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6677CA" w14:textId="77777777" w:rsidR="00F35B13" w:rsidRPr="002F3FDA" w:rsidRDefault="00F35B13"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hAnsi="Times New Roman" w:cs="Times New Roman"/>
                <w:kern w:val="2"/>
                <w:sz w:val="20"/>
                <w:szCs w:val="20"/>
                <w:lang w:eastAsia="zh-CN"/>
              </w:rPr>
              <w:t>Note:</w:t>
            </w:r>
            <w:r w:rsidR="00CE0B74" w:rsidRPr="002F3FDA">
              <w:rPr>
                <w:rFonts w:ascii="Times New Roman" w:hAnsi="Times New Roman" w:cs="Times New Roman"/>
                <w:kern w:val="2"/>
                <w:sz w:val="20"/>
                <w:szCs w:val="20"/>
                <w:lang w:eastAsia="ko-KR"/>
              </w:rPr>
              <w:t xml:space="preserve"> </w:t>
            </w:r>
            <w:r w:rsidRPr="002F3FDA">
              <w:rPr>
                <w:rFonts w:ascii="Times New Roman" w:hAnsi="Times New Roman" w:cs="Times New Roman"/>
                <w:kern w:val="2"/>
                <w:sz w:val="20"/>
                <w:szCs w:val="20"/>
                <w:lang w:eastAsia="zh-CN"/>
              </w:rPr>
              <w:t>Historically, there are 10 longliners seasonally operating  in the high seas of Northern Pacific Ocean targeting albacore, which covered the Convention Areas of WCPFC and IATTC</w:t>
            </w:r>
          </w:p>
        </w:tc>
      </w:tr>
      <w:tr w:rsidR="00F35B13" w:rsidRPr="002F3FDA" w14:paraId="7E799A4E" w14:textId="77777777" w:rsidTr="007C0283">
        <w:trPr>
          <w:trHeight w:val="259"/>
        </w:trPr>
        <w:tc>
          <w:tcPr>
            <w:tcW w:w="10027"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02908CE3" w14:textId="77777777" w:rsidR="00F35B13" w:rsidRPr="002F3FDA" w:rsidRDefault="00F35B13" w:rsidP="00935945">
            <w:pPr>
              <w:adjustRightInd w:val="0"/>
              <w:snapToGrid w:val="0"/>
              <w:spacing w:after="0" w:line="240" w:lineRule="auto"/>
              <w:rPr>
                <w:rFonts w:ascii="Times New Roman" w:eastAsia="Times New Roman" w:hAnsi="Times New Roman" w:cs="Times New Roman"/>
                <w:sz w:val="20"/>
                <w:szCs w:val="20"/>
              </w:rPr>
            </w:pPr>
          </w:p>
        </w:tc>
      </w:tr>
      <w:tr w:rsidR="00F35B13" w:rsidRPr="002F3FDA" w14:paraId="06E15E32"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21AB3C" w14:textId="77777777" w:rsidR="00F35B13" w:rsidRPr="002F3FDA" w:rsidRDefault="00F35B13" w:rsidP="00935945">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Cook Islands</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B2E1CF" w14:textId="77777777" w:rsidR="00F35B13" w:rsidRPr="002F3FDA" w:rsidRDefault="00F35B13"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 Pacific total catches</w:t>
            </w: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8D80D7" w14:textId="77777777" w:rsidR="00F35B13" w:rsidRPr="002F3FDA" w:rsidRDefault="00F35B13"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Albacore troll</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948C40" w14:textId="77777777" w:rsidR="00F35B13" w:rsidRPr="002F3FDA" w:rsidRDefault="00F35B13"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D54C69"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31</w:t>
            </w:r>
          </w:p>
        </w:tc>
      </w:tr>
      <w:tr w:rsidR="00F35B13" w:rsidRPr="002F3FDA" w14:paraId="0A9887A3"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E755FF" w14:textId="77777777" w:rsidR="00F35B13" w:rsidRPr="002F3FDA" w:rsidRDefault="00F35B13" w:rsidP="00935945">
            <w:pPr>
              <w:adjustRightInd w:val="0"/>
              <w:snapToGrid w:val="0"/>
              <w:spacing w:after="0" w:line="240" w:lineRule="auto"/>
              <w:rPr>
                <w:rFonts w:ascii="Times New Roman" w:eastAsia="Times New Roman" w:hAnsi="Times New Roman" w:cs="Times New Roman"/>
                <w:b/>
                <w:bCs/>
                <w:sz w:val="20"/>
                <w:szCs w:val="20"/>
              </w:rPr>
            </w:pP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DAC318" w14:textId="77777777" w:rsidR="00F35B13" w:rsidRPr="002F3FDA" w:rsidRDefault="00F35B13"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 Pacific total catches</w:t>
            </w: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7B570B" w14:textId="77777777" w:rsidR="00F35B13" w:rsidRPr="002F3FDA" w:rsidRDefault="00F35B13"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Longline</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C72D59" w14:textId="77777777" w:rsidR="00F35B13" w:rsidRPr="002F3FDA" w:rsidRDefault="00F35B13"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23559E"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8</w:t>
            </w:r>
          </w:p>
        </w:tc>
      </w:tr>
      <w:tr w:rsidR="00F35B13" w:rsidRPr="002F3FDA" w14:paraId="1F20E4EA"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983330"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Cook Islands:</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F06A0B"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39</w:t>
            </w:r>
          </w:p>
        </w:tc>
      </w:tr>
      <w:tr w:rsidR="00F35B13" w:rsidRPr="002F3FDA" w14:paraId="4D928683"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FAB255"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985219"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39</w:t>
            </w:r>
          </w:p>
        </w:tc>
      </w:tr>
      <w:tr w:rsidR="00F35B13" w:rsidRPr="002F3FDA" w14:paraId="4AFB2E4E"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3F2C21"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of total catch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8CADFA"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100</w:t>
            </w:r>
          </w:p>
        </w:tc>
      </w:tr>
      <w:tr w:rsidR="00F22A00" w:rsidRPr="002F3FDA" w14:paraId="39EEACC9" w14:textId="77777777" w:rsidTr="006E0C3A">
        <w:trPr>
          <w:trHeight w:val="259"/>
        </w:trPr>
        <w:tc>
          <w:tcPr>
            <w:tcW w:w="10027"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212C420D"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p>
        </w:tc>
      </w:tr>
      <w:tr w:rsidR="007F6534" w:rsidRPr="002F3FDA" w14:paraId="5A6A170B" w14:textId="77777777" w:rsidTr="006E0C3A">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467807A" w14:textId="77777777" w:rsidR="007F6534" w:rsidRPr="002F3FDA" w:rsidRDefault="007F6534" w:rsidP="00935945">
            <w:pPr>
              <w:adjustRightInd w:val="0"/>
              <w:snapToGrid w:val="0"/>
              <w:spacing w:after="0" w:line="240" w:lineRule="auto"/>
              <w:rPr>
                <w:rFonts w:ascii="Times New Roman" w:hAnsi="Times New Roman" w:cs="Times New Roman"/>
                <w:b/>
                <w:sz w:val="20"/>
                <w:szCs w:val="20"/>
                <w:lang w:eastAsia="ko-KR"/>
              </w:rPr>
            </w:pPr>
            <w:r w:rsidRPr="002F3FDA">
              <w:rPr>
                <w:rFonts w:ascii="Times New Roman" w:hAnsi="Times New Roman" w:cs="Times New Roman"/>
                <w:b/>
                <w:sz w:val="20"/>
                <w:szCs w:val="20"/>
                <w:lang w:eastAsia="ko-KR"/>
              </w:rPr>
              <w:t>Fiji</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1B8798C" w14:textId="77777777"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D1BD6A8" w14:textId="77777777"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14:paraId="3006F354" w14:textId="77777777"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B1A094" w14:textId="77777777"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1.188mt</w:t>
            </w:r>
          </w:p>
        </w:tc>
      </w:tr>
      <w:tr w:rsidR="007F6534" w:rsidRPr="002F3FDA" w14:paraId="16FBF440" w14:textId="77777777" w:rsidTr="006E0C3A">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302F390" w14:textId="77777777"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346AABD" w14:textId="77777777"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910DCD2" w14:textId="77777777"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14:paraId="36F414B2" w14:textId="77777777"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CAB12D" w14:textId="77777777"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p>
        </w:tc>
      </w:tr>
      <w:tr w:rsidR="007F6534" w:rsidRPr="002F3FDA" w14:paraId="51A12E4B" w14:textId="77777777" w:rsidTr="006E0C3A">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5AD5FA1D" w14:textId="77777777" w:rsidR="007F6534" w:rsidRPr="002F3FDA" w:rsidRDefault="007F6534" w:rsidP="00F773E7">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xml:space="preserve">Total catches for </w:t>
            </w:r>
            <w:r w:rsidR="00F773E7">
              <w:rPr>
                <w:rFonts w:ascii="Times New Roman" w:hAnsi="Times New Roman" w:cs="Times New Roman" w:hint="eastAsia"/>
                <w:sz w:val="20"/>
                <w:szCs w:val="20"/>
                <w:lang w:eastAsia="ko-KR"/>
              </w:rPr>
              <w:t>Fiji</w:t>
            </w:r>
            <w:r w:rsidR="00F773E7" w:rsidRPr="002F3FDA">
              <w:rPr>
                <w:rFonts w:ascii="Times New Roman" w:eastAsia="Times New Roman" w:hAnsi="Times New Roman" w:cs="Times New Roman"/>
                <w:sz w:val="20"/>
                <w:szCs w:val="20"/>
              </w:rPr>
              <w:t xml:space="preserve"> </w:t>
            </w:r>
            <w:r w:rsidRPr="002F3FDA">
              <w:rPr>
                <w:rFonts w:ascii="Times New Roman" w:eastAsia="Times New Roman" w:hAnsi="Times New Roman" w:cs="Times New Roman"/>
                <w:sz w:val="20"/>
                <w:szCs w:val="20"/>
              </w:rPr>
              <w:t>Islands:</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E91395" w14:textId="77777777"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1.188mt</w:t>
            </w:r>
          </w:p>
        </w:tc>
      </w:tr>
      <w:tr w:rsidR="007F6534" w:rsidRPr="002F3FDA" w14:paraId="09DE48FC" w14:textId="77777777" w:rsidTr="006E0C3A">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2F79D40E" w14:textId="77777777"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C8EAA2" w14:textId="77777777"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None</w:t>
            </w:r>
          </w:p>
        </w:tc>
      </w:tr>
      <w:tr w:rsidR="007F6534" w:rsidRPr="002F3FDA" w14:paraId="68621C73" w14:textId="77777777" w:rsidTr="006E0C3A">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2FA2900A" w14:textId="77777777"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of total catch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7C94B8" w14:textId="77777777"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None</w:t>
            </w:r>
          </w:p>
        </w:tc>
      </w:tr>
      <w:tr w:rsidR="00F22A00" w:rsidRPr="002F3FDA" w14:paraId="382B4ACC" w14:textId="77777777" w:rsidTr="007C0283">
        <w:trPr>
          <w:trHeight w:val="259"/>
        </w:trPr>
        <w:tc>
          <w:tcPr>
            <w:tcW w:w="1002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EA5E2B"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r>
      <w:tr w:rsidR="00F22A00" w:rsidRPr="002F3FDA" w14:paraId="5C07FD45"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E15045" w14:textId="77777777" w:rsidR="00F22A00" w:rsidRPr="002F3FDA" w:rsidRDefault="00F22A00" w:rsidP="00935945">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Japan</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D150F1"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 only</w:t>
            </w: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1AFA5A"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LL Coast</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032F81"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42356A"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16,817</w:t>
            </w:r>
          </w:p>
        </w:tc>
      </w:tr>
      <w:tr w:rsidR="00F22A00" w:rsidRPr="002F3FDA" w14:paraId="369B55C9"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8C3122"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45C2DC"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516622"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LL DW</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C81BFE"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E6997D"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4,230</w:t>
            </w:r>
          </w:p>
        </w:tc>
      </w:tr>
      <w:tr w:rsidR="00F22A00" w:rsidRPr="002F3FDA" w14:paraId="1175AD3F"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36BFCA"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684B99"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2914A8"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PL Coast</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0A64B9"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C6D211"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89</w:t>
            </w:r>
          </w:p>
        </w:tc>
      </w:tr>
      <w:tr w:rsidR="00F22A00" w:rsidRPr="002F3FDA" w14:paraId="5768B2EC"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83FFE8"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FD660F"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41342C"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PL DW</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7B7D50"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832D2C"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24,504</w:t>
            </w:r>
          </w:p>
        </w:tc>
      </w:tr>
      <w:tr w:rsidR="00F22A00" w:rsidRPr="002F3FDA" w14:paraId="7E9DD5A7"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A4DB94"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88A06B"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7F190A"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PS Coast</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F06B3F"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4F4F30"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14</w:t>
            </w:r>
          </w:p>
        </w:tc>
      </w:tr>
      <w:tr w:rsidR="00F22A00" w:rsidRPr="002F3FDA" w14:paraId="4F956B6D"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1A5332"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F64B73"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B97403"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PS DW</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A46D09"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F7B2DC"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1,841</w:t>
            </w:r>
          </w:p>
        </w:tc>
      </w:tr>
      <w:tr w:rsidR="00F22A00" w:rsidRPr="002F3FDA" w14:paraId="232AC066"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4715B5"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1883D0"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85B236"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xml:space="preserve">GN </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12679B"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1D82AB"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430</w:t>
            </w:r>
          </w:p>
        </w:tc>
      </w:tr>
      <w:tr w:rsidR="00F22A00" w:rsidRPr="002F3FDA" w14:paraId="237914E9"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23E092"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6B20E0"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D8F110"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Troll</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A4DBC9"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909A38"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505</w:t>
            </w:r>
          </w:p>
        </w:tc>
      </w:tr>
      <w:tr w:rsidR="00F22A00" w:rsidRPr="002F3FDA" w14:paraId="531C500F"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23FBD2"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809014"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2416F8"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Set Net</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9221C8"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26A888"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52</w:t>
            </w:r>
          </w:p>
        </w:tc>
      </w:tr>
      <w:tr w:rsidR="00F22A00" w:rsidRPr="002F3FDA" w14:paraId="3AF22CEF"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382373"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B497A5"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2A5682"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Others</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45789A"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308885"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36</w:t>
            </w:r>
          </w:p>
        </w:tc>
      </w:tr>
      <w:tr w:rsidR="00F22A00" w:rsidRPr="002F3FDA" w14:paraId="35ADF3D0"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B2A5C3"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Japan: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8E1AFC"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48,518</w:t>
            </w:r>
          </w:p>
        </w:tc>
      </w:tr>
      <w:tr w:rsidR="00F22A00" w:rsidRPr="002F3FDA" w14:paraId="737E95FD"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6F4A3A"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7F80D7"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45,551</w:t>
            </w:r>
          </w:p>
        </w:tc>
      </w:tr>
      <w:tr w:rsidR="00F22A00" w:rsidRPr="002F3FDA" w14:paraId="4E3A1047"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4CFB9A"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of total catch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5D23FA"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94</w:t>
            </w:r>
          </w:p>
        </w:tc>
      </w:tr>
      <w:tr w:rsidR="00F22A00" w:rsidRPr="002F3FDA" w14:paraId="26C4E6FE" w14:textId="77777777" w:rsidTr="007C0283">
        <w:trPr>
          <w:trHeight w:val="259"/>
        </w:trPr>
        <w:tc>
          <w:tcPr>
            <w:tcW w:w="1002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8F4132"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r>
      <w:tr w:rsidR="00F22A00" w:rsidRPr="002F3FDA" w14:paraId="1E5B72C2"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DE7137" w14:textId="77777777" w:rsidR="00F22A00" w:rsidRPr="002F3FDA" w:rsidRDefault="00F22A00" w:rsidP="00935945">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Korea</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AA4E1A"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 only</w:t>
            </w: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8336DB"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LL DW</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DC2954"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2A5714"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18</w:t>
            </w:r>
          </w:p>
        </w:tc>
      </w:tr>
      <w:tr w:rsidR="00F22A00" w:rsidRPr="002F3FDA" w14:paraId="1FA8CC1B"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4E43CF" w14:textId="77777777" w:rsidR="00F22A00" w:rsidRPr="002F3FDA" w:rsidRDefault="00F22A00" w:rsidP="00935945">
            <w:pPr>
              <w:adjustRightInd w:val="0"/>
              <w:snapToGrid w:val="0"/>
              <w:spacing w:after="0" w:line="240" w:lineRule="auto"/>
              <w:rPr>
                <w:rFonts w:ascii="Times New Roman" w:eastAsia="Times New Roman" w:hAnsi="Times New Roman" w:cs="Times New Roman"/>
                <w:b/>
                <w:bCs/>
                <w:sz w:val="20"/>
                <w:szCs w:val="20"/>
              </w:rPr>
            </w:pP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8C330B"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 only</w:t>
            </w: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8EF47B"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LL DW</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45D119"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7391AF" w14:textId="77777777" w:rsidR="00F22A00" w:rsidRPr="002F3FDA" w:rsidDel="00C73D30" w:rsidRDefault="00F22A00" w:rsidP="00935945">
            <w:pPr>
              <w:adjustRightInd w:val="0"/>
              <w:snapToGrid w:val="0"/>
              <w:spacing w:after="0" w:line="240" w:lineRule="auto"/>
              <w:jc w:val="right"/>
              <w:rPr>
                <w:rFonts w:ascii="Times New Roman" w:hAnsi="Times New Roman" w:cs="Times New Roman"/>
                <w:sz w:val="20"/>
                <w:szCs w:val="20"/>
                <w:lang w:eastAsia="ko-KR"/>
              </w:rPr>
            </w:pPr>
            <w:r w:rsidRPr="002F3FDA">
              <w:rPr>
                <w:rFonts w:ascii="Times New Roman" w:hAnsi="Times New Roman" w:cs="Times New Roman"/>
                <w:sz w:val="20"/>
                <w:szCs w:val="20"/>
                <w:lang w:eastAsia="ko-KR"/>
              </w:rPr>
              <w:t>157</w:t>
            </w:r>
          </w:p>
        </w:tc>
      </w:tr>
      <w:tr w:rsidR="00F22A00" w:rsidRPr="002F3FDA" w14:paraId="5CAAAD4D"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AAE002"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Korea:</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60690C"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175</w:t>
            </w:r>
          </w:p>
        </w:tc>
      </w:tr>
      <w:tr w:rsidR="00F22A00" w:rsidRPr="002F3FDA" w14:paraId="4F5B0AB1"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C748CE"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40B48A"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18</w:t>
            </w:r>
          </w:p>
        </w:tc>
      </w:tr>
      <w:tr w:rsidR="00F22A00" w:rsidRPr="002F3FDA" w14:paraId="5DC1D2AC"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B60C1A"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of total catch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FB3F8D"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10</w:t>
            </w:r>
          </w:p>
        </w:tc>
      </w:tr>
      <w:tr w:rsidR="00F22A00" w:rsidRPr="002F3FDA" w14:paraId="181ED80F" w14:textId="77777777" w:rsidTr="007C0283">
        <w:trPr>
          <w:trHeight w:val="259"/>
        </w:trPr>
        <w:tc>
          <w:tcPr>
            <w:tcW w:w="1002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BBF124"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u w:val="single"/>
              </w:rPr>
              <w:t>NOTE:</w:t>
            </w:r>
            <w:r w:rsidRPr="002F3FDA">
              <w:rPr>
                <w:rFonts w:ascii="Times New Roman" w:eastAsia="Times New Roman" w:hAnsi="Times New Roman" w:cs="Times New Roman"/>
                <w:sz w:val="20"/>
                <w:szCs w:val="20"/>
              </w:rPr>
              <w:t xml:space="preserve"> </w:t>
            </w:r>
            <w:r w:rsidRPr="002F3FDA">
              <w:rPr>
                <w:rFonts w:ascii="Times New Roman" w:hAnsi="Times New Roman" w:cs="Times New Roman"/>
                <w:sz w:val="20"/>
                <w:szCs w:val="20"/>
                <w:lang w:eastAsia="ko-KR"/>
              </w:rPr>
              <w:t>Three LL DW participated in fishing for NP Albacore in 2007 and 2008, and the catch was 87 tons.</w:t>
            </w:r>
          </w:p>
        </w:tc>
      </w:tr>
      <w:tr w:rsidR="00F22A00" w:rsidRPr="002F3FDA" w14:paraId="0676098C" w14:textId="77777777" w:rsidTr="007C0283">
        <w:trPr>
          <w:trHeight w:val="259"/>
        </w:trPr>
        <w:tc>
          <w:tcPr>
            <w:tcW w:w="1002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53732A"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r>
      <w:tr w:rsidR="00F22A00" w:rsidRPr="002F3FDA" w14:paraId="2BA1C39D"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58F9ED" w14:textId="77777777" w:rsidR="00F22A00" w:rsidRPr="002F3FDA" w:rsidRDefault="00F22A00" w:rsidP="00935945">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Philippines</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78F088"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 Pacific</w:t>
            </w: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B07FEC"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others</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287DDD"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716E50"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75</w:t>
            </w:r>
          </w:p>
        </w:tc>
      </w:tr>
      <w:tr w:rsidR="00F22A00" w:rsidRPr="002F3FDA" w14:paraId="35D8DB0B"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DA1BA0"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lastRenderedPageBreak/>
              <w:t>Total catches for Philippines (average for 2009-2011):</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62AECE"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75</w:t>
            </w:r>
          </w:p>
        </w:tc>
      </w:tr>
      <w:tr w:rsidR="00F22A00" w:rsidRPr="002F3FDA" w14:paraId="525DF7DA"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581667"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604C5A"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0</w:t>
            </w:r>
          </w:p>
        </w:tc>
      </w:tr>
      <w:tr w:rsidR="00F22A00" w:rsidRPr="002F3FDA" w14:paraId="14933EAD"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FA5A42"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of total catch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657DAE"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0</w:t>
            </w:r>
          </w:p>
        </w:tc>
      </w:tr>
      <w:tr w:rsidR="00F22A00" w:rsidRPr="002F3FDA" w14:paraId="52ECA831" w14:textId="77777777" w:rsidTr="007C0283">
        <w:trPr>
          <w:trHeight w:val="259"/>
        </w:trPr>
        <w:tc>
          <w:tcPr>
            <w:tcW w:w="1002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D82ABE"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u w:val="single"/>
              </w:rPr>
              <w:t xml:space="preserve">NOTE: </w:t>
            </w:r>
            <w:r w:rsidRPr="002F3FDA">
              <w:rPr>
                <w:rFonts w:ascii="Times New Roman" w:eastAsia="Times New Roman" w:hAnsi="Times New Roman" w:cs="Times New Roman"/>
                <w:sz w:val="20"/>
                <w:szCs w:val="20"/>
              </w:rPr>
              <w:t xml:space="preserve">Catches are mainly from </w:t>
            </w:r>
            <w:r w:rsidR="004D6FAF">
              <w:rPr>
                <w:rFonts w:ascii="Times New Roman" w:hAnsi="Times New Roman" w:cs="Times New Roman" w:hint="eastAsia"/>
                <w:sz w:val="20"/>
                <w:szCs w:val="20"/>
                <w:lang w:eastAsia="ko-KR"/>
              </w:rPr>
              <w:t xml:space="preserve">artisanal </w:t>
            </w:r>
            <w:r w:rsidRPr="002F3FDA">
              <w:rPr>
                <w:rFonts w:ascii="Times New Roman" w:eastAsia="Times New Roman" w:hAnsi="Times New Roman" w:cs="Times New Roman"/>
                <w:sz w:val="20"/>
                <w:szCs w:val="20"/>
              </w:rPr>
              <w:t>Hook-and-Line Gear</w:t>
            </w:r>
            <w:r w:rsidR="004D6FAF">
              <w:rPr>
                <w:rFonts w:ascii="Times New Roman" w:eastAsia="Times New Roman" w:hAnsi="Times New Roman" w:cs="Times New Roman"/>
                <w:sz w:val="20"/>
                <w:szCs w:val="20"/>
              </w:rPr>
              <w:t xml:space="preserve"> (non-targeting ALB)</w:t>
            </w:r>
          </w:p>
        </w:tc>
      </w:tr>
      <w:tr w:rsidR="00F22A00" w:rsidRPr="002F3FDA" w14:paraId="20592F0F" w14:textId="77777777" w:rsidTr="007C0283">
        <w:trPr>
          <w:trHeight w:val="259"/>
        </w:trPr>
        <w:tc>
          <w:tcPr>
            <w:tcW w:w="1002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FD52AA"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p>
        </w:tc>
      </w:tr>
      <w:tr w:rsidR="00F22A00" w:rsidRPr="002F3FDA" w14:paraId="7D398A10"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6F0A20" w14:textId="77777777" w:rsidR="00F22A00" w:rsidRPr="002F3FDA" w:rsidRDefault="00F22A00" w:rsidP="00935945">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Chinese Taipei</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E41F86"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 Pacific</w:t>
            </w: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9A56D6"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albacore LL</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020CA9"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AC7CB9"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2,548</w:t>
            </w:r>
          </w:p>
        </w:tc>
      </w:tr>
      <w:tr w:rsidR="00F22A00" w:rsidRPr="002F3FDA" w14:paraId="3405A7B1"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72853F"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E780E"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 Pacific</w:t>
            </w: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00BDCD"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LL others</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7E401C"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6E3576"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552</w:t>
            </w:r>
          </w:p>
        </w:tc>
      </w:tr>
      <w:tr w:rsidR="00F22A00" w:rsidRPr="002F3FDA" w14:paraId="42B85814"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FEF123"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Chinese Taipei:</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75C2A0"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3,100</w:t>
            </w:r>
          </w:p>
        </w:tc>
      </w:tr>
      <w:tr w:rsidR="00F22A00" w:rsidRPr="002F3FDA" w14:paraId="348304CD"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17DCF2"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83F60B"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2,548</w:t>
            </w:r>
          </w:p>
        </w:tc>
      </w:tr>
      <w:tr w:rsidR="00F22A00" w:rsidRPr="002F3FDA" w14:paraId="1AB6141D"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5BE93E"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of total catch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0FAEE9"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82</w:t>
            </w:r>
          </w:p>
        </w:tc>
      </w:tr>
      <w:tr w:rsidR="00F22A00" w:rsidRPr="002F3FDA" w14:paraId="49393AD7" w14:textId="77777777" w:rsidTr="007C0283">
        <w:trPr>
          <w:trHeight w:val="259"/>
        </w:trPr>
        <w:tc>
          <w:tcPr>
            <w:tcW w:w="1002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2E4C7D"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r>
      <w:tr w:rsidR="00F22A00" w:rsidRPr="002F3FDA" w14:paraId="6B0CEB44"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93255F" w14:textId="77777777" w:rsidR="00F22A00" w:rsidRPr="002F3FDA" w:rsidRDefault="00F22A00" w:rsidP="00935945">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United States</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0D6A21"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 Pacific</w:t>
            </w: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AD4BCE"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Albacore troll</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41F32F"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1B0148"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12,344</w:t>
            </w:r>
          </w:p>
        </w:tc>
      </w:tr>
      <w:tr w:rsidR="00F22A00" w:rsidRPr="002F3FDA" w14:paraId="5523B800"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AA84D0"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B61C2B"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637A15"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Longline</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4F5704"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C9F0B2"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288</w:t>
            </w:r>
          </w:p>
        </w:tc>
      </w:tr>
      <w:tr w:rsidR="00F22A00" w:rsidRPr="002F3FDA" w14:paraId="3B3CADEF"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56C1F3"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5B5AF9"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BDD82D"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Gillnet</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1B0865"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1DE08F"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3</w:t>
            </w:r>
          </w:p>
        </w:tc>
      </w:tr>
      <w:tr w:rsidR="00F22A00" w:rsidRPr="002F3FDA" w14:paraId="4DAB17A3"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E97774"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985783"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62032C"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Pole and line</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208CDE"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C91157"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0</w:t>
            </w:r>
          </w:p>
        </w:tc>
      </w:tr>
      <w:tr w:rsidR="00F22A00" w:rsidRPr="002F3FDA" w14:paraId="49E65235"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B6AAAC"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BE55E2"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F1B14B"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Purse seine</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2B5D31"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A2FD90"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23</w:t>
            </w:r>
          </w:p>
        </w:tc>
      </w:tr>
      <w:tr w:rsidR="00F22A00" w:rsidRPr="002F3FDA" w14:paraId="2A0AB0DD"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EC8D61"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F878B6"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3BB9FC"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Other</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5AA030"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C00848"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577</w:t>
            </w:r>
          </w:p>
        </w:tc>
      </w:tr>
      <w:tr w:rsidR="00F22A00" w:rsidRPr="002F3FDA" w14:paraId="1398536B"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2FC7AD"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United States:</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0C3D4B"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13,236</w:t>
            </w:r>
          </w:p>
        </w:tc>
      </w:tr>
      <w:tr w:rsidR="00F22A00" w:rsidRPr="002F3FDA" w14:paraId="4588EA3C"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C4FC5F"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12B3D0"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12,344</w:t>
            </w:r>
          </w:p>
        </w:tc>
      </w:tr>
      <w:tr w:rsidR="00F22A00" w:rsidRPr="002F3FDA" w14:paraId="7238E15C"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8ED811"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of total catch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03C210"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93</w:t>
            </w:r>
          </w:p>
        </w:tc>
      </w:tr>
      <w:tr w:rsidR="00F22A00" w:rsidRPr="002F3FDA" w14:paraId="0E46ACB4" w14:textId="77777777" w:rsidTr="007C0283">
        <w:trPr>
          <w:trHeight w:val="259"/>
        </w:trPr>
        <w:tc>
          <w:tcPr>
            <w:tcW w:w="1002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2A88E0"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u w:val="single"/>
              </w:rPr>
            </w:pPr>
            <w:r w:rsidRPr="002F3FDA">
              <w:rPr>
                <w:rFonts w:ascii="Times New Roman" w:eastAsia="Times New Roman" w:hAnsi="Times New Roman" w:cs="Times New Roman"/>
                <w:sz w:val="20"/>
                <w:szCs w:val="20"/>
                <w:u w:val="single"/>
              </w:rPr>
              <w:t>NOTE:</w:t>
            </w:r>
          </w:p>
          <w:p w14:paraId="79D1B5FD"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xml:space="preserve">     1) These USA (2006-2010) data may not be confirmed from figures available to the Secretariat.</w:t>
            </w:r>
          </w:p>
          <w:p w14:paraId="7D3FA916"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xml:space="preserve">     2) US response: See all our annual reports under CMM 2005-03, the latest of which is dated 30 April 2012.</w:t>
            </w:r>
          </w:p>
        </w:tc>
      </w:tr>
      <w:tr w:rsidR="00F22A00" w:rsidRPr="002F3FDA" w14:paraId="11F7A591" w14:textId="77777777" w:rsidTr="007C0283">
        <w:trPr>
          <w:trHeight w:val="259"/>
        </w:trPr>
        <w:tc>
          <w:tcPr>
            <w:tcW w:w="1002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5C24AC"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r>
      <w:tr w:rsidR="00F22A00" w:rsidRPr="002F3FDA" w14:paraId="4BAE35EC" w14:textId="77777777" w:rsidTr="00887105">
        <w:trPr>
          <w:trHeight w:val="224"/>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975F4D" w14:textId="77777777" w:rsidR="00F22A00" w:rsidRPr="002F3FDA" w:rsidRDefault="00F22A00" w:rsidP="00935945">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Vanuatu</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2FEC95"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 only</w:t>
            </w: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93E147"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LL</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362FC4" w14:textId="77777777" w:rsidR="00F22A00" w:rsidRPr="002F3FDA" w:rsidRDefault="00087CBC" w:rsidP="00935945">
            <w:pPr>
              <w:adjustRightInd w:val="0"/>
              <w:snapToGri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D35D46" w14:textId="77777777" w:rsidR="00F22A00" w:rsidRPr="002F3FDA" w:rsidRDefault="00087CBC" w:rsidP="00087CBC">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2,660 </w:t>
            </w:r>
          </w:p>
        </w:tc>
      </w:tr>
      <w:tr w:rsidR="00F22A00" w:rsidRPr="002F3FDA" w14:paraId="67CF4FB2"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57835C"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Vanuatu:</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575E74" w14:textId="77777777" w:rsidR="00F22A00" w:rsidRPr="002F3FDA" w:rsidRDefault="00087CBC" w:rsidP="00087CBC">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2,660 </w:t>
            </w:r>
          </w:p>
        </w:tc>
      </w:tr>
      <w:tr w:rsidR="00F22A00" w:rsidRPr="002F3FDA" w14:paraId="42EACC07"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314B6A"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26DCA0" w14:textId="77777777" w:rsidR="00F22A00" w:rsidRPr="002F3FDA" w:rsidRDefault="00087CBC" w:rsidP="00087CBC">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2,660 </w:t>
            </w:r>
          </w:p>
        </w:tc>
      </w:tr>
      <w:tr w:rsidR="00F22A00" w:rsidRPr="002F3FDA" w14:paraId="6A4F6411"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A20395"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of total catch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703935"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100</w:t>
            </w:r>
          </w:p>
        </w:tc>
      </w:tr>
      <w:tr w:rsidR="00F22A00" w:rsidRPr="002F3FDA" w14:paraId="6EDB249B" w14:textId="77777777" w:rsidTr="007C0283">
        <w:trPr>
          <w:trHeight w:val="259"/>
        </w:trPr>
        <w:tc>
          <w:tcPr>
            <w:tcW w:w="1002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BEDAC3"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r>
      <w:tr w:rsidR="00087CBC" w:rsidRPr="002F3FDA" w14:paraId="07CAFD5E" w14:textId="77777777" w:rsidTr="007C0283">
        <w:trPr>
          <w:trHeight w:val="259"/>
        </w:trPr>
        <w:tc>
          <w:tcPr>
            <w:tcW w:w="10027"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818503C" w14:textId="77777777" w:rsidR="00087CBC" w:rsidRPr="002F3FDA" w:rsidRDefault="00087CBC" w:rsidP="00935945">
            <w:pPr>
              <w:adjustRightInd w:val="0"/>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CA</w:t>
            </w:r>
          </w:p>
        </w:tc>
      </w:tr>
      <w:tr w:rsidR="00087CBC" w:rsidRPr="002F3FDA" w14:paraId="2E88B726" w14:textId="77777777" w:rsidTr="007C0283">
        <w:trPr>
          <w:trHeight w:val="259"/>
        </w:trPr>
        <w:tc>
          <w:tcPr>
            <w:tcW w:w="10027"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1166C463" w14:textId="77777777" w:rsidR="00087CBC" w:rsidRPr="002F3FDA" w:rsidRDefault="00087CBC" w:rsidP="00935945">
            <w:pPr>
              <w:adjustRightInd w:val="0"/>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Note: Report is derived from Dorado report for CMM 05-03 of Catch of North Albacore North of the Equator</w:t>
            </w:r>
          </w:p>
        </w:tc>
      </w:tr>
      <w:tr w:rsidR="00F22A00" w:rsidRPr="002F3FDA" w14:paraId="66022B40"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E6F496" w14:textId="77777777" w:rsidR="00F22A00" w:rsidRPr="002F3FDA" w:rsidRDefault="00F22A00" w:rsidP="00935945">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Belize</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41F8C8"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 only</w:t>
            </w: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F1E5C6"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LL</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08C3F4"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525E8E"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95</w:t>
            </w:r>
          </w:p>
        </w:tc>
      </w:tr>
      <w:tr w:rsidR="00F22A00" w:rsidRPr="002F3FDA" w14:paraId="3EC6FC90"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4222E5"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Belize: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419392"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95</w:t>
            </w:r>
          </w:p>
        </w:tc>
      </w:tr>
      <w:tr w:rsidR="00F22A00" w:rsidRPr="002F3FDA" w14:paraId="3087A818"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D406D0"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1645FC"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95</w:t>
            </w:r>
          </w:p>
        </w:tc>
      </w:tr>
      <w:tr w:rsidR="00F22A00" w:rsidRPr="002F3FDA" w14:paraId="139FAA81"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486880"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of total catch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DDD0C9"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100</w:t>
            </w:r>
          </w:p>
        </w:tc>
      </w:tr>
      <w:tr w:rsidR="00F22A00" w:rsidRPr="002F3FDA" w14:paraId="57C52684" w14:textId="77777777" w:rsidTr="007C0283">
        <w:trPr>
          <w:trHeight w:val="259"/>
        </w:trPr>
        <w:tc>
          <w:tcPr>
            <w:tcW w:w="1002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5CD786"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u w:val="single"/>
              </w:rPr>
              <w:t>NOTE</w:t>
            </w:r>
            <w:r w:rsidRPr="002F3FDA">
              <w:rPr>
                <w:rFonts w:ascii="Times New Roman" w:eastAsia="Times New Roman" w:hAnsi="Times New Roman" w:cs="Times New Roman"/>
                <w:sz w:val="20"/>
                <w:szCs w:val="20"/>
              </w:rPr>
              <w:t>: catch unsegregated by area</w:t>
            </w:r>
          </w:p>
        </w:tc>
      </w:tr>
      <w:tr w:rsidR="00F22A00" w:rsidRPr="002F3FDA" w14:paraId="1F430ABB" w14:textId="77777777" w:rsidTr="007C0283">
        <w:trPr>
          <w:trHeight w:val="259"/>
        </w:trPr>
        <w:tc>
          <w:tcPr>
            <w:tcW w:w="1002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637317"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r>
      <w:tr w:rsidR="00F22A00" w:rsidRPr="002F3FDA" w14:paraId="35C9B6AD"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FF6573" w14:textId="77777777" w:rsidR="00F22A00" w:rsidRPr="002F3FDA" w:rsidRDefault="00F22A00" w:rsidP="00935945">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Federated States of Micronesia</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E3CB7E"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 only</w:t>
            </w: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244AB"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LL</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107D2"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65E9DD"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18</w:t>
            </w:r>
          </w:p>
        </w:tc>
      </w:tr>
      <w:tr w:rsidR="00F22A00" w:rsidRPr="002F3FDA" w14:paraId="4BE5225E"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71DA33"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FSM:</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CC97B7"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18</w:t>
            </w:r>
          </w:p>
        </w:tc>
      </w:tr>
      <w:tr w:rsidR="00F22A00" w:rsidRPr="002F3FDA" w14:paraId="5071550A"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6456A7"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5D0ABB"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0</w:t>
            </w:r>
          </w:p>
        </w:tc>
      </w:tr>
      <w:tr w:rsidR="00F22A00" w:rsidRPr="002F3FDA" w14:paraId="23026B6B"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D847D0"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of total catch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47AE9C"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0</w:t>
            </w:r>
          </w:p>
        </w:tc>
      </w:tr>
      <w:tr w:rsidR="00F22A00" w:rsidRPr="002F3FDA" w14:paraId="55D87A2A" w14:textId="77777777" w:rsidTr="007C0283">
        <w:trPr>
          <w:trHeight w:val="259"/>
        </w:trPr>
        <w:tc>
          <w:tcPr>
            <w:tcW w:w="1002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DFAC0F"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u w:val="single"/>
              </w:rPr>
              <w:t>NOTE</w:t>
            </w:r>
            <w:r w:rsidRPr="002F3FDA">
              <w:rPr>
                <w:rFonts w:ascii="Times New Roman" w:eastAsia="Times New Roman" w:hAnsi="Times New Roman" w:cs="Times New Roman"/>
                <w:sz w:val="20"/>
                <w:szCs w:val="20"/>
              </w:rPr>
              <w:t>: Commenced fishery in 2009</w:t>
            </w:r>
          </w:p>
        </w:tc>
      </w:tr>
      <w:tr w:rsidR="00F22A00" w:rsidRPr="002F3FDA" w14:paraId="07BDA98F" w14:textId="77777777" w:rsidTr="007C0283">
        <w:trPr>
          <w:trHeight w:val="259"/>
        </w:trPr>
        <w:tc>
          <w:tcPr>
            <w:tcW w:w="1002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D3785E"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r>
      <w:tr w:rsidR="00F22A00" w:rsidRPr="002F3FDA" w14:paraId="5AFA680E"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1E8CB9" w14:textId="77777777" w:rsidR="00F22A00" w:rsidRPr="002F3FDA" w:rsidRDefault="00F22A00" w:rsidP="00935945">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Marshall Islands</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094A68"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 only</w:t>
            </w: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785046"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LL</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AC54C4"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3C93AF"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N/A</w:t>
            </w:r>
          </w:p>
        </w:tc>
      </w:tr>
      <w:tr w:rsidR="00F22A00" w:rsidRPr="002F3FDA" w14:paraId="0209ADFF"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76C5DD"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RMI:</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9194E4"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r>
      <w:tr w:rsidR="00F22A00" w:rsidRPr="002F3FDA" w14:paraId="57F54DC2"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64C7D5"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53190F"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r>
      <w:tr w:rsidR="00F22A00" w:rsidRPr="002F3FDA" w14:paraId="22528849"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B4E83C"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of total catch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3E410E"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r>
      <w:tr w:rsidR="00F22A00" w:rsidRPr="002F3FDA" w14:paraId="6E2A3E8B"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4315F6"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u w:val="single"/>
              </w:rPr>
              <w:t>NOTE</w:t>
            </w:r>
            <w:r w:rsidRPr="002F3FDA">
              <w:rPr>
                <w:rFonts w:ascii="Times New Roman" w:eastAsia="Times New Roman" w:hAnsi="Times New Roman" w:cs="Times New Roman"/>
                <w:sz w:val="20"/>
                <w:szCs w:val="20"/>
              </w:rPr>
              <w:t>: Commenced fishery in 2008</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AE561C"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r>
      <w:tr w:rsidR="00F22A00" w:rsidRPr="002F3FDA" w14:paraId="32B2F682"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AE5A8C"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u w:val="single"/>
              </w:rPr>
            </w:pP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D49708"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r>
      <w:tr w:rsidR="00F22A00" w:rsidRPr="002F3FDA" w14:paraId="4CC9B853" w14:textId="77777777" w:rsidTr="007C0283">
        <w:trPr>
          <w:trHeight w:val="259"/>
        </w:trPr>
        <w:tc>
          <w:tcPr>
            <w:tcW w:w="19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A7A296" w14:textId="77777777" w:rsidR="00F22A00" w:rsidRPr="002F3FDA" w:rsidRDefault="00F22A00" w:rsidP="00935945">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Vietnam</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815014D"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EEZ only</w:t>
            </w:r>
          </w:p>
        </w:tc>
        <w:tc>
          <w:tcPr>
            <w:tcW w:w="213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8DFB247"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LL</w:t>
            </w:r>
          </w:p>
        </w:tc>
        <w:tc>
          <w:tcPr>
            <w:tcW w:w="201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8C71653"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B04165"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13</w:t>
            </w:r>
          </w:p>
        </w:tc>
      </w:tr>
      <w:tr w:rsidR="00F22A00" w:rsidRPr="002F3FDA" w14:paraId="0CAC3E99"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B132EC"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lastRenderedPageBreak/>
              <w:t>Total catches for Vietnam (average of 2000-2011):</w:t>
            </w:r>
          </w:p>
        </w:tc>
        <w:tc>
          <w:tcPr>
            <w:tcW w:w="1907" w:type="dxa"/>
            <w:tcBorders>
              <w:top w:val="single" w:sz="4" w:space="0" w:color="auto"/>
              <w:left w:val="single" w:sz="4" w:space="0" w:color="auto"/>
              <w:bottom w:val="single" w:sz="4" w:space="0" w:color="auto"/>
              <w:right w:val="single" w:sz="4" w:space="0" w:color="auto"/>
            </w:tcBorders>
            <w:shd w:val="clear" w:color="auto" w:fill="auto"/>
            <w:noWrap/>
            <w:hideMark/>
          </w:tcPr>
          <w:p w14:paraId="35FB81B8"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13</w:t>
            </w:r>
          </w:p>
        </w:tc>
      </w:tr>
      <w:tr w:rsidR="00F22A00" w:rsidRPr="002F3FDA" w14:paraId="363A0602"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EA2363"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hideMark/>
          </w:tcPr>
          <w:p w14:paraId="1F5C6276"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0</w:t>
            </w:r>
          </w:p>
        </w:tc>
      </w:tr>
      <w:tr w:rsidR="00F22A00" w:rsidRPr="002F3FDA" w14:paraId="7870539F"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055CF5"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of total catch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hideMark/>
          </w:tcPr>
          <w:p w14:paraId="47CC01DD"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0</w:t>
            </w:r>
          </w:p>
        </w:tc>
      </w:tr>
      <w:tr w:rsidR="00F22A00" w:rsidRPr="002F3FDA" w14:paraId="5A4F60E9"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4500E3"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Note: Catches are mainly from LL only; and there is also possibility of wrongly identify by enumerators to account yellowfin and bigeye as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3FBD56"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r>
    </w:tbl>
    <w:p w14:paraId="3245AE3A" w14:textId="77777777" w:rsidR="00935945" w:rsidRPr="00935945" w:rsidRDefault="00935945" w:rsidP="00935945">
      <w:pPr>
        <w:adjustRightInd w:val="0"/>
        <w:snapToGrid w:val="0"/>
        <w:spacing w:after="0" w:line="240" w:lineRule="auto"/>
        <w:rPr>
          <w:rFonts w:ascii="Times New Roman" w:hAnsi="Times New Roman" w:cs="Times New Roman"/>
          <w:bCs/>
          <w:lang w:eastAsia="ko-KR"/>
        </w:rPr>
      </w:pPr>
    </w:p>
    <w:p w14:paraId="3639A9E8" w14:textId="77777777" w:rsidR="00CE0B74" w:rsidRPr="00935945" w:rsidRDefault="00CE0B74" w:rsidP="00935945">
      <w:pPr>
        <w:adjustRightInd w:val="0"/>
        <w:snapToGrid w:val="0"/>
        <w:spacing w:after="0" w:line="240" w:lineRule="auto"/>
        <w:rPr>
          <w:rFonts w:ascii="Times New Roman" w:hAnsi="Times New Roman" w:cs="Times New Roman"/>
          <w:lang w:eastAsia="ko-KR"/>
        </w:rPr>
      </w:pPr>
      <w:r w:rsidRPr="00935945">
        <w:rPr>
          <w:rFonts w:ascii="Times New Roman" w:hAnsi="Times New Roman" w:cs="Times New Roman"/>
          <w:b/>
          <w:lang w:eastAsia="ko-KR"/>
        </w:rPr>
        <w:t xml:space="preserve">Table 1-1. </w:t>
      </w:r>
      <w:r w:rsidRPr="00935945">
        <w:rPr>
          <w:rFonts w:ascii="Times New Roman" w:hAnsi="Times New Roman" w:cs="Times New Roman"/>
          <w:lang w:eastAsia="ko-KR"/>
        </w:rPr>
        <w:t>Average annual catch of NP albacore during 2006-2010 (from Table 1)</w:t>
      </w:r>
    </w:p>
    <w:tbl>
      <w:tblPr>
        <w:tblW w:w="521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2530"/>
        <w:gridCol w:w="2197"/>
        <w:gridCol w:w="2197"/>
      </w:tblGrid>
      <w:tr w:rsidR="00CE0B74" w:rsidRPr="002F3FDA" w14:paraId="6F3A6C6F" w14:textId="77777777" w:rsidTr="00CE0B74">
        <w:tc>
          <w:tcPr>
            <w:tcW w:w="1451" w:type="pct"/>
            <w:tcBorders>
              <w:bottom w:val="single" w:sz="4" w:space="0" w:color="auto"/>
            </w:tcBorders>
            <w:shd w:val="clear" w:color="auto" w:fill="BFBFBF" w:themeFill="background1" w:themeFillShade="BF"/>
            <w:noWrap/>
            <w:vAlign w:val="center"/>
            <w:hideMark/>
          </w:tcPr>
          <w:p w14:paraId="5D380405" w14:textId="77777777" w:rsidR="00CE0B74" w:rsidRPr="002F3FDA" w:rsidRDefault="00CE0B74" w:rsidP="00935945">
            <w:pPr>
              <w:adjustRightInd w:val="0"/>
              <w:snapToGrid w:val="0"/>
              <w:spacing w:after="0" w:line="240" w:lineRule="auto"/>
              <w:jc w:val="center"/>
              <w:rPr>
                <w:rFonts w:ascii="Times New Roman" w:hAnsi="Times New Roman" w:cs="Times New Roman"/>
                <w:b/>
                <w:color w:val="000000"/>
                <w:sz w:val="20"/>
                <w:szCs w:val="20"/>
                <w:lang w:eastAsia="ko-KR"/>
              </w:rPr>
            </w:pPr>
            <w:r w:rsidRPr="002F3FDA">
              <w:rPr>
                <w:rFonts w:ascii="Times New Roman" w:hAnsi="Times New Roman" w:cs="Times New Roman"/>
                <w:b/>
                <w:color w:val="000000"/>
                <w:sz w:val="20"/>
                <w:szCs w:val="20"/>
                <w:lang w:eastAsia="ko-KR"/>
              </w:rPr>
              <w:t>Country</w:t>
            </w:r>
          </w:p>
        </w:tc>
        <w:tc>
          <w:tcPr>
            <w:tcW w:w="1297" w:type="pct"/>
            <w:tcBorders>
              <w:bottom w:val="single" w:sz="4" w:space="0" w:color="auto"/>
            </w:tcBorders>
            <w:shd w:val="clear" w:color="auto" w:fill="BFBFBF" w:themeFill="background1" w:themeFillShade="BF"/>
            <w:noWrap/>
            <w:vAlign w:val="center"/>
            <w:hideMark/>
          </w:tcPr>
          <w:p w14:paraId="48FF0C62" w14:textId="77777777" w:rsidR="00CE0B74" w:rsidRPr="002F3FDA" w:rsidRDefault="00CE0B74" w:rsidP="00935945">
            <w:pPr>
              <w:adjustRightInd w:val="0"/>
              <w:snapToGrid w:val="0"/>
              <w:spacing w:after="0" w:line="240" w:lineRule="auto"/>
              <w:jc w:val="center"/>
              <w:rPr>
                <w:rFonts w:ascii="Times New Roman" w:hAnsi="Times New Roman" w:cs="Times New Roman"/>
                <w:b/>
                <w:color w:val="000000"/>
                <w:sz w:val="20"/>
                <w:szCs w:val="20"/>
                <w:lang w:eastAsia="ko-KR"/>
              </w:rPr>
            </w:pPr>
            <w:r w:rsidRPr="002F3FDA">
              <w:rPr>
                <w:rFonts w:ascii="Times New Roman" w:hAnsi="Times New Roman" w:cs="Times New Roman"/>
                <w:b/>
                <w:color w:val="000000"/>
                <w:sz w:val="20"/>
                <w:szCs w:val="20"/>
                <w:lang w:eastAsia="ko-KR"/>
              </w:rPr>
              <w:t>Target category</w:t>
            </w:r>
          </w:p>
        </w:tc>
        <w:tc>
          <w:tcPr>
            <w:tcW w:w="1126" w:type="pct"/>
            <w:tcBorders>
              <w:bottom w:val="single" w:sz="4" w:space="0" w:color="auto"/>
            </w:tcBorders>
            <w:shd w:val="clear" w:color="auto" w:fill="BFBFBF" w:themeFill="background1" w:themeFillShade="BF"/>
            <w:noWrap/>
            <w:vAlign w:val="center"/>
            <w:hideMark/>
          </w:tcPr>
          <w:p w14:paraId="7B8AD9E6" w14:textId="77777777" w:rsidR="00CE0B74" w:rsidRPr="002F3FDA" w:rsidRDefault="00CE0B74" w:rsidP="00935945">
            <w:pPr>
              <w:adjustRightInd w:val="0"/>
              <w:snapToGrid w:val="0"/>
              <w:spacing w:after="0" w:line="240" w:lineRule="auto"/>
              <w:jc w:val="center"/>
              <w:rPr>
                <w:rFonts w:ascii="Times New Roman" w:eastAsia="Times New Roman" w:hAnsi="Times New Roman" w:cs="Times New Roman"/>
                <w:b/>
                <w:bCs/>
                <w:color w:val="000000"/>
                <w:sz w:val="20"/>
                <w:szCs w:val="20"/>
              </w:rPr>
            </w:pPr>
            <w:r w:rsidRPr="002F3FDA">
              <w:rPr>
                <w:rFonts w:ascii="Times New Roman" w:eastAsia="Times New Roman" w:hAnsi="Times New Roman" w:cs="Times New Roman"/>
                <w:b/>
                <w:bCs/>
                <w:color w:val="000000"/>
                <w:sz w:val="20"/>
                <w:szCs w:val="20"/>
              </w:rPr>
              <w:t>CA only</w:t>
            </w:r>
          </w:p>
        </w:tc>
        <w:tc>
          <w:tcPr>
            <w:tcW w:w="1126" w:type="pct"/>
            <w:tcBorders>
              <w:bottom w:val="single" w:sz="4" w:space="0" w:color="auto"/>
            </w:tcBorders>
            <w:shd w:val="clear" w:color="auto" w:fill="BFBFBF" w:themeFill="background1" w:themeFillShade="BF"/>
            <w:noWrap/>
            <w:vAlign w:val="center"/>
            <w:hideMark/>
          </w:tcPr>
          <w:p w14:paraId="18D645A4" w14:textId="77777777" w:rsidR="00CE0B74" w:rsidRPr="002F3FDA" w:rsidRDefault="00CE0B74" w:rsidP="00935945">
            <w:pPr>
              <w:adjustRightInd w:val="0"/>
              <w:snapToGrid w:val="0"/>
              <w:spacing w:after="0" w:line="240" w:lineRule="auto"/>
              <w:jc w:val="center"/>
              <w:rPr>
                <w:rFonts w:ascii="Times New Roman" w:eastAsia="Times New Roman" w:hAnsi="Times New Roman" w:cs="Times New Roman"/>
                <w:b/>
                <w:bCs/>
                <w:color w:val="000000"/>
                <w:sz w:val="20"/>
                <w:szCs w:val="20"/>
              </w:rPr>
            </w:pPr>
            <w:r w:rsidRPr="002F3FDA">
              <w:rPr>
                <w:rFonts w:ascii="Times New Roman" w:eastAsia="Times New Roman" w:hAnsi="Times New Roman" w:cs="Times New Roman"/>
                <w:b/>
                <w:bCs/>
                <w:color w:val="000000"/>
                <w:sz w:val="20"/>
                <w:szCs w:val="20"/>
              </w:rPr>
              <w:t>N Pacific</w:t>
            </w:r>
          </w:p>
        </w:tc>
      </w:tr>
      <w:tr w:rsidR="00BF5DAB" w:rsidRPr="002F3FDA" w14:paraId="09CD78ED" w14:textId="77777777" w:rsidTr="00BF5DAB">
        <w:tc>
          <w:tcPr>
            <w:tcW w:w="1451" w:type="pct"/>
            <w:vMerge w:val="restart"/>
            <w:shd w:val="clear" w:color="auto" w:fill="auto"/>
            <w:noWrap/>
            <w:vAlign w:val="center"/>
            <w:hideMark/>
          </w:tcPr>
          <w:p w14:paraId="2F5EBF95" w14:textId="77777777" w:rsidR="00BF5DAB" w:rsidRPr="002F3FDA" w:rsidRDefault="00BF5DAB" w:rsidP="00935945">
            <w:pPr>
              <w:adjustRightInd w:val="0"/>
              <w:snapToGrid w:val="0"/>
              <w:spacing w:after="0" w:line="240" w:lineRule="auto"/>
              <w:rPr>
                <w:rFonts w:ascii="Times New Roman" w:hAnsi="Times New Roman" w:cs="Times New Roman"/>
                <w:b/>
                <w:bCs/>
                <w:color w:val="000000"/>
                <w:sz w:val="20"/>
                <w:szCs w:val="20"/>
                <w:lang w:eastAsia="ko-KR"/>
              </w:rPr>
            </w:pPr>
            <w:r w:rsidRPr="002F3FDA">
              <w:rPr>
                <w:rFonts w:ascii="Times New Roman" w:eastAsia="Times New Roman" w:hAnsi="Times New Roman" w:cs="Times New Roman"/>
                <w:b/>
                <w:bCs/>
                <w:color w:val="000000"/>
                <w:sz w:val="20"/>
                <w:szCs w:val="20"/>
              </w:rPr>
              <w:t>Canada</w:t>
            </w:r>
          </w:p>
        </w:tc>
        <w:tc>
          <w:tcPr>
            <w:tcW w:w="1297" w:type="pct"/>
            <w:tcBorders>
              <w:bottom w:val="nil"/>
            </w:tcBorders>
            <w:shd w:val="clear" w:color="auto" w:fill="auto"/>
            <w:noWrap/>
            <w:vAlign w:val="bottom"/>
            <w:hideMark/>
          </w:tcPr>
          <w:p w14:paraId="60E88846" w14:textId="77777777" w:rsidR="00BF5DAB" w:rsidRPr="002F3FDA" w:rsidRDefault="00BF5DAB"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53C0DAC4" w14:textId="77777777" w:rsidR="00BF5DAB" w:rsidRPr="002F3FDA" w:rsidRDefault="00BF5DAB"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c>
          <w:tcPr>
            <w:tcW w:w="1126" w:type="pct"/>
            <w:tcBorders>
              <w:bottom w:val="nil"/>
            </w:tcBorders>
            <w:shd w:val="clear" w:color="auto" w:fill="auto"/>
            <w:noWrap/>
            <w:vAlign w:val="bottom"/>
            <w:hideMark/>
          </w:tcPr>
          <w:p w14:paraId="28957C47" w14:textId="77777777" w:rsidR="00BF5DAB" w:rsidRPr="002F3FDA" w:rsidRDefault="00911B0E" w:rsidP="00911B0E">
            <w:pPr>
              <w:adjustRightInd w:val="0"/>
              <w:snapToGrid w:val="0"/>
              <w:spacing w:after="0" w:line="240" w:lineRule="auto"/>
              <w:jc w:val="right"/>
              <w:rPr>
                <w:rFonts w:ascii="Times New Roman" w:eastAsia="Times New Roman" w:hAnsi="Times New Roman" w:cs="Times New Roman"/>
                <w:color w:val="000000"/>
                <w:sz w:val="20"/>
                <w:szCs w:val="20"/>
              </w:rPr>
            </w:pPr>
            <w:r>
              <w:rPr>
                <w:rFonts w:ascii="Times New Roman" w:hAnsi="Times New Roman" w:cs="Times New Roman" w:hint="eastAsia"/>
                <w:color w:val="000000"/>
                <w:sz w:val="20"/>
                <w:szCs w:val="20"/>
                <w:lang w:eastAsia="ko-KR"/>
              </w:rPr>
              <w:t xml:space="preserve">5,911 </w:t>
            </w:r>
          </w:p>
        </w:tc>
      </w:tr>
      <w:tr w:rsidR="00BF5DAB" w:rsidRPr="002F3FDA" w14:paraId="7EBF0FD7" w14:textId="77777777" w:rsidTr="00BF5DAB">
        <w:tc>
          <w:tcPr>
            <w:tcW w:w="1451" w:type="pct"/>
            <w:vMerge/>
            <w:tcBorders>
              <w:bottom w:val="single" w:sz="4" w:space="0" w:color="auto"/>
            </w:tcBorders>
            <w:shd w:val="clear" w:color="auto" w:fill="auto"/>
            <w:noWrap/>
            <w:vAlign w:val="center"/>
            <w:hideMark/>
          </w:tcPr>
          <w:p w14:paraId="2AA4DA5D" w14:textId="77777777" w:rsidR="00BF5DAB" w:rsidRPr="002F3FDA" w:rsidRDefault="00BF5DAB"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1159F974" w14:textId="77777777" w:rsidR="00BF5DAB" w:rsidRPr="002F3FDA" w:rsidRDefault="00BF5DAB" w:rsidP="00935945">
            <w:pPr>
              <w:adjustRightInd w:val="0"/>
              <w:snapToGrid w:val="0"/>
              <w:spacing w:after="0" w:line="240" w:lineRule="auto"/>
              <w:ind w:left="412"/>
              <w:rPr>
                <w:rFonts w:ascii="Times New Roman" w:hAnsi="Times New Roman" w:cs="Times New Roman"/>
                <w:color w:val="000000"/>
                <w:sz w:val="20"/>
                <w:szCs w:val="20"/>
                <w:lang w:eastAsia="ko-KR"/>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43C39E8C" w14:textId="77777777" w:rsidR="00BF5DAB" w:rsidRPr="002F3FDA" w:rsidRDefault="00BF5DAB"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c>
          <w:tcPr>
            <w:tcW w:w="1126" w:type="pct"/>
            <w:tcBorders>
              <w:top w:val="nil"/>
              <w:bottom w:val="single" w:sz="4" w:space="0" w:color="auto"/>
            </w:tcBorders>
            <w:shd w:val="clear" w:color="auto" w:fill="auto"/>
            <w:noWrap/>
            <w:vAlign w:val="bottom"/>
            <w:hideMark/>
          </w:tcPr>
          <w:p w14:paraId="42A63EAB" w14:textId="77777777" w:rsidR="00BF5DAB" w:rsidRPr="002F3FDA" w:rsidRDefault="00BF5DAB"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0</w:t>
            </w:r>
          </w:p>
        </w:tc>
      </w:tr>
      <w:tr w:rsidR="00BF5DAB" w:rsidRPr="002F3FDA" w14:paraId="6618F47C" w14:textId="77777777" w:rsidTr="00BF5DAB">
        <w:tc>
          <w:tcPr>
            <w:tcW w:w="1451" w:type="pct"/>
            <w:vMerge w:val="restart"/>
            <w:shd w:val="clear" w:color="auto" w:fill="auto"/>
            <w:noWrap/>
            <w:vAlign w:val="center"/>
            <w:hideMark/>
          </w:tcPr>
          <w:p w14:paraId="02CFB6A0" w14:textId="77777777" w:rsidR="00BF5DAB" w:rsidRPr="002F3FDA" w:rsidRDefault="00BF5DAB" w:rsidP="00935945">
            <w:pPr>
              <w:adjustRightInd w:val="0"/>
              <w:snapToGrid w:val="0"/>
              <w:spacing w:after="0" w:line="240" w:lineRule="auto"/>
              <w:rPr>
                <w:rFonts w:ascii="Times New Roman" w:eastAsia="Times New Roman" w:hAnsi="Times New Roman" w:cs="Times New Roman"/>
                <w:b/>
                <w:bCs/>
                <w:color w:val="000000"/>
                <w:sz w:val="20"/>
                <w:szCs w:val="20"/>
              </w:rPr>
            </w:pPr>
            <w:r w:rsidRPr="002F3FDA">
              <w:rPr>
                <w:rFonts w:ascii="Times New Roman" w:eastAsia="Times New Roman" w:hAnsi="Times New Roman" w:cs="Times New Roman"/>
                <w:b/>
                <w:bCs/>
                <w:color w:val="000000"/>
                <w:sz w:val="20"/>
                <w:szCs w:val="20"/>
              </w:rPr>
              <w:t>China</w:t>
            </w:r>
          </w:p>
        </w:tc>
        <w:tc>
          <w:tcPr>
            <w:tcW w:w="1297" w:type="pct"/>
            <w:tcBorders>
              <w:bottom w:val="nil"/>
            </w:tcBorders>
            <w:shd w:val="clear" w:color="auto" w:fill="auto"/>
            <w:noWrap/>
            <w:vAlign w:val="bottom"/>
            <w:hideMark/>
          </w:tcPr>
          <w:p w14:paraId="759DD3FD" w14:textId="77777777" w:rsidR="00BF5DAB" w:rsidRPr="002F3FDA" w:rsidRDefault="00BF5DAB"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42DA9623" w14:textId="77777777" w:rsidR="00BF5DAB" w:rsidRPr="002F3FDA" w:rsidRDefault="00BF5DAB" w:rsidP="00935945">
            <w:pPr>
              <w:adjustRightInd w:val="0"/>
              <w:snapToGrid w:val="0"/>
              <w:spacing w:after="0" w:line="240" w:lineRule="auto"/>
              <w:rPr>
                <w:rFonts w:ascii="Times New Roman" w:eastAsia="Times New Roman" w:hAnsi="Times New Roman" w:cs="Times New Roman"/>
                <w:color w:val="000000"/>
                <w:sz w:val="20"/>
                <w:szCs w:val="20"/>
              </w:rPr>
            </w:pPr>
          </w:p>
        </w:tc>
        <w:tc>
          <w:tcPr>
            <w:tcW w:w="1126" w:type="pct"/>
            <w:tcBorders>
              <w:bottom w:val="nil"/>
            </w:tcBorders>
            <w:shd w:val="clear" w:color="auto" w:fill="auto"/>
            <w:noWrap/>
            <w:vAlign w:val="bottom"/>
            <w:hideMark/>
          </w:tcPr>
          <w:p w14:paraId="56BE859E" w14:textId="77777777" w:rsidR="00BF5DAB" w:rsidRPr="002F3FDA" w:rsidRDefault="00BF5DAB"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1,869</w:t>
            </w:r>
          </w:p>
        </w:tc>
      </w:tr>
      <w:tr w:rsidR="00BF5DAB" w:rsidRPr="002F3FDA" w14:paraId="36377935" w14:textId="77777777" w:rsidTr="00BF5DAB">
        <w:tc>
          <w:tcPr>
            <w:tcW w:w="1451" w:type="pct"/>
            <w:vMerge/>
            <w:tcBorders>
              <w:bottom w:val="single" w:sz="4" w:space="0" w:color="auto"/>
            </w:tcBorders>
            <w:shd w:val="clear" w:color="auto" w:fill="auto"/>
            <w:noWrap/>
            <w:vAlign w:val="center"/>
            <w:hideMark/>
          </w:tcPr>
          <w:p w14:paraId="66681D13" w14:textId="77777777" w:rsidR="00BF5DAB" w:rsidRPr="002F3FDA" w:rsidRDefault="00BF5DAB"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43304E8C" w14:textId="77777777" w:rsidR="00BF5DAB" w:rsidRPr="002F3FDA" w:rsidRDefault="00BF5DAB"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2F42393C" w14:textId="77777777" w:rsidR="00BF5DAB" w:rsidRPr="002F3FDA" w:rsidRDefault="00BF5DAB" w:rsidP="00935945">
            <w:pPr>
              <w:adjustRightInd w:val="0"/>
              <w:snapToGrid w:val="0"/>
              <w:spacing w:after="0" w:line="240" w:lineRule="auto"/>
              <w:rPr>
                <w:rFonts w:ascii="Times New Roman" w:eastAsia="Times New Roman" w:hAnsi="Times New Roman" w:cs="Times New Roman"/>
                <w:color w:val="000000"/>
                <w:sz w:val="20"/>
                <w:szCs w:val="20"/>
              </w:rPr>
            </w:pPr>
          </w:p>
        </w:tc>
        <w:tc>
          <w:tcPr>
            <w:tcW w:w="1126" w:type="pct"/>
            <w:tcBorders>
              <w:top w:val="nil"/>
              <w:bottom w:val="single" w:sz="4" w:space="0" w:color="auto"/>
            </w:tcBorders>
            <w:shd w:val="clear" w:color="auto" w:fill="auto"/>
            <w:noWrap/>
            <w:vAlign w:val="bottom"/>
            <w:hideMark/>
          </w:tcPr>
          <w:p w14:paraId="1A9A8D9D" w14:textId="77777777" w:rsidR="00BF5DAB" w:rsidRPr="002F3FDA" w:rsidRDefault="00BF5DAB"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98</w:t>
            </w:r>
          </w:p>
        </w:tc>
      </w:tr>
      <w:tr w:rsidR="00BF5DAB" w:rsidRPr="002F3FDA" w14:paraId="0BEBF62D" w14:textId="77777777" w:rsidTr="00BF5DAB">
        <w:tc>
          <w:tcPr>
            <w:tcW w:w="1451" w:type="pct"/>
            <w:vMerge w:val="restart"/>
            <w:shd w:val="clear" w:color="auto" w:fill="auto"/>
            <w:noWrap/>
            <w:vAlign w:val="center"/>
            <w:hideMark/>
          </w:tcPr>
          <w:p w14:paraId="0931B070" w14:textId="77777777" w:rsidR="00BF5DAB" w:rsidRPr="002F3FDA" w:rsidRDefault="00BF5DAB" w:rsidP="00935945">
            <w:pPr>
              <w:adjustRightInd w:val="0"/>
              <w:snapToGrid w:val="0"/>
              <w:spacing w:after="0" w:line="240" w:lineRule="auto"/>
              <w:rPr>
                <w:rFonts w:ascii="Times New Roman" w:hAnsi="Times New Roman" w:cs="Times New Roman"/>
                <w:b/>
                <w:bCs/>
                <w:color w:val="000000"/>
                <w:sz w:val="20"/>
                <w:szCs w:val="20"/>
                <w:lang w:eastAsia="ko-KR"/>
              </w:rPr>
            </w:pPr>
            <w:r w:rsidRPr="002F3FDA">
              <w:rPr>
                <w:rFonts w:ascii="Times New Roman" w:eastAsia="Times New Roman" w:hAnsi="Times New Roman" w:cs="Times New Roman"/>
                <w:b/>
                <w:bCs/>
                <w:color w:val="000000"/>
                <w:sz w:val="20"/>
                <w:szCs w:val="20"/>
              </w:rPr>
              <w:t>Cook I</w:t>
            </w:r>
            <w:r w:rsidRPr="002F3FDA">
              <w:rPr>
                <w:rFonts w:ascii="Times New Roman" w:hAnsi="Times New Roman" w:cs="Times New Roman"/>
                <w:b/>
                <w:bCs/>
                <w:color w:val="000000"/>
                <w:sz w:val="20"/>
                <w:szCs w:val="20"/>
                <w:lang w:eastAsia="ko-KR"/>
              </w:rPr>
              <w:t>slands</w:t>
            </w:r>
          </w:p>
        </w:tc>
        <w:tc>
          <w:tcPr>
            <w:tcW w:w="1297" w:type="pct"/>
            <w:tcBorders>
              <w:bottom w:val="nil"/>
            </w:tcBorders>
            <w:shd w:val="clear" w:color="auto" w:fill="auto"/>
            <w:noWrap/>
            <w:vAlign w:val="bottom"/>
            <w:hideMark/>
          </w:tcPr>
          <w:p w14:paraId="524A656B" w14:textId="77777777" w:rsidR="00BF5DAB" w:rsidRPr="002F3FDA" w:rsidRDefault="00BF5DAB"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0B21A493" w14:textId="77777777" w:rsidR="00BF5DAB" w:rsidRPr="002F3FDA" w:rsidRDefault="00BF5DAB"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c>
          <w:tcPr>
            <w:tcW w:w="1126" w:type="pct"/>
            <w:tcBorders>
              <w:bottom w:val="nil"/>
            </w:tcBorders>
            <w:shd w:val="clear" w:color="auto" w:fill="auto"/>
            <w:noWrap/>
            <w:vAlign w:val="bottom"/>
            <w:hideMark/>
          </w:tcPr>
          <w:p w14:paraId="24B341B1" w14:textId="77777777" w:rsidR="00BF5DAB" w:rsidRPr="002F3FDA" w:rsidRDefault="00BF5DAB"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39</w:t>
            </w:r>
          </w:p>
        </w:tc>
      </w:tr>
      <w:tr w:rsidR="00BF5DAB" w:rsidRPr="002F3FDA" w14:paraId="1A1050E8" w14:textId="77777777" w:rsidTr="006E0C3A">
        <w:tc>
          <w:tcPr>
            <w:tcW w:w="1451" w:type="pct"/>
            <w:vMerge/>
            <w:tcBorders>
              <w:bottom w:val="single" w:sz="4" w:space="0" w:color="auto"/>
            </w:tcBorders>
            <w:shd w:val="clear" w:color="auto" w:fill="auto"/>
            <w:noWrap/>
            <w:vAlign w:val="center"/>
            <w:hideMark/>
          </w:tcPr>
          <w:p w14:paraId="764FCBC6" w14:textId="77777777" w:rsidR="00BF5DAB" w:rsidRPr="002F3FDA" w:rsidRDefault="00BF5DAB"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6E496A4E" w14:textId="77777777" w:rsidR="00BF5DAB" w:rsidRPr="002F3FDA" w:rsidRDefault="00BF5DAB"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11802A73" w14:textId="77777777" w:rsidR="00BF5DAB" w:rsidRPr="002F3FDA" w:rsidRDefault="00BF5DAB"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c>
          <w:tcPr>
            <w:tcW w:w="1126" w:type="pct"/>
            <w:tcBorders>
              <w:top w:val="nil"/>
              <w:bottom w:val="single" w:sz="4" w:space="0" w:color="auto"/>
            </w:tcBorders>
            <w:shd w:val="clear" w:color="auto" w:fill="auto"/>
            <w:noWrap/>
            <w:vAlign w:val="bottom"/>
            <w:hideMark/>
          </w:tcPr>
          <w:p w14:paraId="7CE937D8" w14:textId="77777777" w:rsidR="00BF5DAB" w:rsidRPr="002F3FDA" w:rsidRDefault="00BF5DAB"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0</w:t>
            </w:r>
          </w:p>
        </w:tc>
      </w:tr>
      <w:tr w:rsidR="00C354DC" w:rsidRPr="002F3FDA" w14:paraId="725337DA" w14:textId="77777777" w:rsidTr="006E0C3A">
        <w:tc>
          <w:tcPr>
            <w:tcW w:w="1451" w:type="pct"/>
            <w:vMerge w:val="restart"/>
            <w:shd w:val="clear" w:color="auto" w:fill="auto"/>
            <w:noWrap/>
            <w:vAlign w:val="center"/>
          </w:tcPr>
          <w:p w14:paraId="7EFC9C6F" w14:textId="77777777" w:rsidR="00C354DC" w:rsidRPr="002F3FDA" w:rsidRDefault="00C354DC" w:rsidP="00935945">
            <w:pPr>
              <w:adjustRightInd w:val="0"/>
              <w:snapToGrid w:val="0"/>
              <w:spacing w:after="0" w:line="240" w:lineRule="auto"/>
              <w:rPr>
                <w:rFonts w:ascii="Times New Roman" w:hAnsi="Times New Roman" w:cs="Times New Roman"/>
                <w:b/>
                <w:bCs/>
                <w:color w:val="000000"/>
                <w:sz w:val="20"/>
                <w:szCs w:val="20"/>
                <w:lang w:eastAsia="ko-KR"/>
              </w:rPr>
            </w:pPr>
            <w:r w:rsidRPr="002F3FDA">
              <w:rPr>
                <w:rFonts w:ascii="Times New Roman" w:hAnsi="Times New Roman" w:cs="Times New Roman"/>
                <w:b/>
                <w:bCs/>
                <w:color w:val="000000"/>
                <w:sz w:val="20"/>
                <w:szCs w:val="20"/>
                <w:lang w:eastAsia="ko-KR"/>
              </w:rPr>
              <w:t>Fiji</w:t>
            </w:r>
          </w:p>
        </w:tc>
        <w:tc>
          <w:tcPr>
            <w:tcW w:w="1297" w:type="pct"/>
            <w:tcBorders>
              <w:bottom w:val="nil"/>
            </w:tcBorders>
            <w:shd w:val="clear" w:color="auto" w:fill="auto"/>
            <w:noWrap/>
            <w:vAlign w:val="bottom"/>
          </w:tcPr>
          <w:p w14:paraId="3C0A4B74" w14:textId="77777777" w:rsidR="00C354DC" w:rsidRPr="002F3FDA" w:rsidRDefault="00C354DC"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tcPr>
          <w:p w14:paraId="71FD882A" w14:textId="77777777" w:rsidR="00C354DC" w:rsidRPr="002F3FDA" w:rsidRDefault="00C354DC" w:rsidP="00935945">
            <w:pPr>
              <w:adjustRightInd w:val="0"/>
              <w:snapToGrid w:val="0"/>
              <w:spacing w:after="0" w:line="240" w:lineRule="auto"/>
              <w:jc w:val="right"/>
              <w:rPr>
                <w:rFonts w:ascii="Times New Roman" w:eastAsia="Times New Roman" w:hAnsi="Times New Roman" w:cs="Times New Roman"/>
                <w:color w:val="000000"/>
                <w:sz w:val="20"/>
                <w:szCs w:val="20"/>
              </w:rPr>
            </w:pPr>
          </w:p>
        </w:tc>
        <w:tc>
          <w:tcPr>
            <w:tcW w:w="1126" w:type="pct"/>
            <w:tcBorders>
              <w:bottom w:val="nil"/>
            </w:tcBorders>
            <w:shd w:val="clear" w:color="auto" w:fill="auto"/>
            <w:noWrap/>
            <w:vAlign w:val="bottom"/>
          </w:tcPr>
          <w:p w14:paraId="265DAA19" w14:textId="77777777" w:rsidR="00C354DC" w:rsidRPr="009039C8" w:rsidRDefault="009039C8" w:rsidP="009039C8">
            <w:pPr>
              <w:adjustRightInd w:val="0"/>
              <w:snapToGrid w:val="0"/>
              <w:spacing w:after="0" w:line="240" w:lineRule="auto"/>
              <w:jc w:val="right"/>
              <w:rPr>
                <w:rFonts w:ascii="Times New Roman" w:hAnsi="Times New Roman" w:cs="Times New Roman"/>
                <w:color w:val="000000"/>
                <w:sz w:val="20"/>
                <w:szCs w:val="20"/>
                <w:lang w:eastAsia="ko-KR"/>
              </w:rPr>
            </w:pPr>
            <w:r>
              <w:rPr>
                <w:rFonts w:ascii="Times New Roman" w:hAnsi="Times New Roman" w:cs="Times New Roman" w:hint="eastAsia"/>
                <w:color w:val="000000"/>
                <w:sz w:val="20"/>
                <w:szCs w:val="20"/>
                <w:lang w:eastAsia="ko-KR"/>
              </w:rPr>
              <w:t>0</w:t>
            </w:r>
          </w:p>
        </w:tc>
      </w:tr>
      <w:tr w:rsidR="00692928" w:rsidRPr="002F3FDA" w14:paraId="3DA40B71" w14:textId="77777777" w:rsidTr="006E0C3A">
        <w:tc>
          <w:tcPr>
            <w:tcW w:w="1451" w:type="pct"/>
            <w:vMerge/>
            <w:shd w:val="clear" w:color="auto" w:fill="auto"/>
            <w:noWrap/>
            <w:vAlign w:val="center"/>
          </w:tcPr>
          <w:p w14:paraId="7D929DED"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tcPr>
          <w:p w14:paraId="7CC1977D"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tcPr>
          <w:p w14:paraId="29DD8322"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p>
        </w:tc>
        <w:tc>
          <w:tcPr>
            <w:tcW w:w="1126" w:type="pct"/>
            <w:tcBorders>
              <w:top w:val="nil"/>
              <w:bottom w:val="single" w:sz="4" w:space="0" w:color="auto"/>
            </w:tcBorders>
            <w:shd w:val="clear" w:color="auto" w:fill="auto"/>
            <w:noWrap/>
            <w:vAlign w:val="bottom"/>
          </w:tcPr>
          <w:p w14:paraId="31FC7868" w14:textId="77777777" w:rsidR="00692928" w:rsidRPr="009039C8" w:rsidRDefault="00692928" w:rsidP="009039C8">
            <w:pPr>
              <w:adjustRightInd w:val="0"/>
              <w:snapToGrid w:val="0"/>
              <w:spacing w:after="0" w:line="240" w:lineRule="auto"/>
              <w:jc w:val="right"/>
              <w:rPr>
                <w:rFonts w:ascii="Times New Roman" w:hAnsi="Times New Roman" w:cs="Times New Roman"/>
                <w:color w:val="000000"/>
                <w:sz w:val="20"/>
                <w:szCs w:val="20"/>
                <w:lang w:eastAsia="ko-KR"/>
              </w:rPr>
            </w:pPr>
            <w:r w:rsidRPr="002F3FDA">
              <w:rPr>
                <w:rFonts w:ascii="Times New Roman" w:eastAsia="Times New Roman" w:hAnsi="Times New Roman" w:cs="Times New Roman"/>
                <w:color w:val="000000"/>
                <w:sz w:val="20"/>
                <w:szCs w:val="20"/>
              </w:rPr>
              <w:t xml:space="preserve">                          </w:t>
            </w:r>
            <w:r w:rsidR="009039C8">
              <w:rPr>
                <w:rFonts w:ascii="Times New Roman" w:eastAsia="Times New Roman" w:hAnsi="Times New Roman" w:cs="Times New Roman"/>
                <w:color w:val="000000"/>
                <w:sz w:val="20"/>
                <w:szCs w:val="20"/>
              </w:rPr>
              <w:t>1.188</w:t>
            </w:r>
          </w:p>
        </w:tc>
      </w:tr>
      <w:tr w:rsidR="00692928" w:rsidRPr="002F3FDA" w14:paraId="5D411B6E" w14:textId="77777777" w:rsidTr="00C354DC">
        <w:tc>
          <w:tcPr>
            <w:tcW w:w="1451" w:type="pct"/>
            <w:vMerge w:val="restart"/>
            <w:shd w:val="clear" w:color="auto" w:fill="auto"/>
            <w:noWrap/>
            <w:vAlign w:val="center"/>
            <w:hideMark/>
          </w:tcPr>
          <w:p w14:paraId="5957C9D6"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r w:rsidRPr="002F3FDA">
              <w:rPr>
                <w:rFonts w:ascii="Times New Roman" w:eastAsia="Times New Roman" w:hAnsi="Times New Roman" w:cs="Times New Roman"/>
                <w:b/>
                <w:bCs/>
                <w:color w:val="000000"/>
                <w:sz w:val="20"/>
                <w:szCs w:val="20"/>
              </w:rPr>
              <w:t>Japan</w:t>
            </w:r>
          </w:p>
        </w:tc>
        <w:tc>
          <w:tcPr>
            <w:tcW w:w="1297" w:type="pct"/>
            <w:tcBorders>
              <w:top w:val="single" w:sz="4" w:space="0" w:color="auto"/>
              <w:bottom w:val="nil"/>
            </w:tcBorders>
            <w:shd w:val="clear" w:color="auto" w:fill="auto"/>
            <w:noWrap/>
            <w:vAlign w:val="bottom"/>
            <w:hideMark/>
          </w:tcPr>
          <w:p w14:paraId="17E70424"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top w:val="single" w:sz="4" w:space="0" w:color="auto"/>
              <w:bottom w:val="nil"/>
            </w:tcBorders>
            <w:shd w:val="clear" w:color="auto" w:fill="auto"/>
            <w:noWrap/>
            <w:vAlign w:val="bottom"/>
            <w:hideMark/>
          </w:tcPr>
          <w:p w14:paraId="1496940D"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45,551</w:t>
            </w:r>
          </w:p>
        </w:tc>
        <w:tc>
          <w:tcPr>
            <w:tcW w:w="1126" w:type="pct"/>
            <w:tcBorders>
              <w:top w:val="single" w:sz="4" w:space="0" w:color="auto"/>
              <w:bottom w:val="nil"/>
            </w:tcBorders>
            <w:shd w:val="clear" w:color="auto" w:fill="auto"/>
            <w:noWrap/>
            <w:vAlign w:val="bottom"/>
            <w:hideMark/>
          </w:tcPr>
          <w:p w14:paraId="6FBA6853"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r>
      <w:tr w:rsidR="00692928" w:rsidRPr="002F3FDA" w14:paraId="5D69EABB" w14:textId="77777777" w:rsidTr="00BF5DAB">
        <w:tc>
          <w:tcPr>
            <w:tcW w:w="1451" w:type="pct"/>
            <w:vMerge/>
            <w:tcBorders>
              <w:bottom w:val="single" w:sz="4" w:space="0" w:color="auto"/>
            </w:tcBorders>
            <w:shd w:val="clear" w:color="auto" w:fill="auto"/>
            <w:noWrap/>
            <w:vAlign w:val="center"/>
            <w:hideMark/>
          </w:tcPr>
          <w:p w14:paraId="25C63EBA"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41613166"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48B0E900"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2,967</w:t>
            </w:r>
          </w:p>
        </w:tc>
        <w:tc>
          <w:tcPr>
            <w:tcW w:w="1126" w:type="pct"/>
            <w:tcBorders>
              <w:top w:val="nil"/>
              <w:bottom w:val="single" w:sz="4" w:space="0" w:color="auto"/>
            </w:tcBorders>
            <w:shd w:val="clear" w:color="auto" w:fill="auto"/>
            <w:noWrap/>
            <w:vAlign w:val="bottom"/>
            <w:hideMark/>
          </w:tcPr>
          <w:p w14:paraId="45E781C3"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r>
      <w:tr w:rsidR="00692928" w:rsidRPr="002F3FDA" w14:paraId="10596145" w14:textId="77777777" w:rsidTr="00BF5DAB">
        <w:tc>
          <w:tcPr>
            <w:tcW w:w="1451" w:type="pct"/>
            <w:vMerge w:val="restart"/>
            <w:shd w:val="clear" w:color="auto" w:fill="auto"/>
            <w:noWrap/>
            <w:vAlign w:val="center"/>
            <w:hideMark/>
          </w:tcPr>
          <w:p w14:paraId="435F006B" w14:textId="77777777" w:rsidR="00692928" w:rsidRPr="002F3FDA" w:rsidRDefault="00692928" w:rsidP="00935945">
            <w:pPr>
              <w:adjustRightInd w:val="0"/>
              <w:snapToGrid w:val="0"/>
              <w:spacing w:after="0" w:line="240" w:lineRule="auto"/>
              <w:rPr>
                <w:rFonts w:ascii="Times New Roman" w:hAnsi="Times New Roman" w:cs="Times New Roman"/>
                <w:b/>
                <w:bCs/>
                <w:color w:val="000000"/>
                <w:sz w:val="20"/>
                <w:szCs w:val="20"/>
                <w:lang w:eastAsia="ko-KR"/>
              </w:rPr>
            </w:pPr>
            <w:r w:rsidRPr="002F3FDA">
              <w:rPr>
                <w:rFonts w:ascii="Times New Roman" w:eastAsia="Times New Roman" w:hAnsi="Times New Roman" w:cs="Times New Roman"/>
                <w:b/>
                <w:bCs/>
                <w:color w:val="000000"/>
                <w:sz w:val="20"/>
                <w:szCs w:val="20"/>
              </w:rPr>
              <w:t>Korea</w:t>
            </w:r>
          </w:p>
        </w:tc>
        <w:tc>
          <w:tcPr>
            <w:tcW w:w="1297" w:type="pct"/>
            <w:tcBorders>
              <w:bottom w:val="nil"/>
            </w:tcBorders>
            <w:shd w:val="clear" w:color="auto" w:fill="auto"/>
            <w:noWrap/>
            <w:vAlign w:val="bottom"/>
            <w:hideMark/>
          </w:tcPr>
          <w:p w14:paraId="2E9FE5B5"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473C2C9E"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18</w:t>
            </w:r>
          </w:p>
        </w:tc>
        <w:tc>
          <w:tcPr>
            <w:tcW w:w="1126" w:type="pct"/>
            <w:tcBorders>
              <w:bottom w:val="nil"/>
            </w:tcBorders>
            <w:shd w:val="clear" w:color="auto" w:fill="auto"/>
            <w:noWrap/>
            <w:vAlign w:val="bottom"/>
            <w:hideMark/>
          </w:tcPr>
          <w:p w14:paraId="6A887766"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r>
      <w:tr w:rsidR="00692928" w:rsidRPr="002F3FDA" w14:paraId="51ABD0CC" w14:textId="77777777" w:rsidTr="00BF5DAB">
        <w:tc>
          <w:tcPr>
            <w:tcW w:w="1451" w:type="pct"/>
            <w:vMerge/>
            <w:tcBorders>
              <w:bottom w:val="single" w:sz="4" w:space="0" w:color="auto"/>
            </w:tcBorders>
            <w:shd w:val="clear" w:color="auto" w:fill="auto"/>
            <w:noWrap/>
            <w:vAlign w:val="center"/>
            <w:hideMark/>
          </w:tcPr>
          <w:p w14:paraId="4FF5460B"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0F8CF3C2"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2D701233"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157</w:t>
            </w:r>
          </w:p>
        </w:tc>
        <w:tc>
          <w:tcPr>
            <w:tcW w:w="1126" w:type="pct"/>
            <w:tcBorders>
              <w:top w:val="nil"/>
              <w:bottom w:val="single" w:sz="4" w:space="0" w:color="auto"/>
            </w:tcBorders>
            <w:shd w:val="clear" w:color="auto" w:fill="auto"/>
            <w:noWrap/>
            <w:vAlign w:val="bottom"/>
            <w:hideMark/>
          </w:tcPr>
          <w:p w14:paraId="3F76F543"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r>
      <w:tr w:rsidR="00692928" w:rsidRPr="002F3FDA" w14:paraId="3C69D20A" w14:textId="77777777" w:rsidTr="00BF5DAB">
        <w:tc>
          <w:tcPr>
            <w:tcW w:w="1451" w:type="pct"/>
            <w:vMerge w:val="restart"/>
            <w:shd w:val="clear" w:color="auto" w:fill="auto"/>
            <w:noWrap/>
            <w:vAlign w:val="center"/>
            <w:hideMark/>
          </w:tcPr>
          <w:p w14:paraId="47760A8F"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r w:rsidRPr="002F3FDA">
              <w:rPr>
                <w:rFonts w:ascii="Times New Roman" w:eastAsia="Times New Roman" w:hAnsi="Times New Roman" w:cs="Times New Roman"/>
                <w:b/>
                <w:bCs/>
                <w:color w:val="000000"/>
                <w:sz w:val="20"/>
                <w:szCs w:val="20"/>
              </w:rPr>
              <w:t>Philippines</w:t>
            </w:r>
          </w:p>
        </w:tc>
        <w:tc>
          <w:tcPr>
            <w:tcW w:w="1297" w:type="pct"/>
            <w:tcBorders>
              <w:bottom w:val="nil"/>
            </w:tcBorders>
            <w:shd w:val="clear" w:color="auto" w:fill="auto"/>
            <w:noWrap/>
            <w:vAlign w:val="bottom"/>
            <w:hideMark/>
          </w:tcPr>
          <w:p w14:paraId="167FF1BC"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45696E59"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c>
          <w:tcPr>
            <w:tcW w:w="1126" w:type="pct"/>
            <w:tcBorders>
              <w:bottom w:val="nil"/>
            </w:tcBorders>
            <w:shd w:val="clear" w:color="auto" w:fill="auto"/>
            <w:noWrap/>
            <w:vAlign w:val="bottom"/>
            <w:hideMark/>
          </w:tcPr>
          <w:p w14:paraId="78BB16E2"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0</w:t>
            </w:r>
          </w:p>
        </w:tc>
      </w:tr>
      <w:tr w:rsidR="00692928" w:rsidRPr="002F3FDA" w14:paraId="62B211C5" w14:textId="77777777" w:rsidTr="00BF5DAB">
        <w:tc>
          <w:tcPr>
            <w:tcW w:w="1451" w:type="pct"/>
            <w:vMerge/>
            <w:tcBorders>
              <w:bottom w:val="single" w:sz="4" w:space="0" w:color="auto"/>
            </w:tcBorders>
            <w:shd w:val="clear" w:color="auto" w:fill="auto"/>
            <w:noWrap/>
            <w:vAlign w:val="center"/>
            <w:hideMark/>
          </w:tcPr>
          <w:p w14:paraId="42AB9FE0"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4D2130D6"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0D5B6121"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c>
          <w:tcPr>
            <w:tcW w:w="1126" w:type="pct"/>
            <w:tcBorders>
              <w:top w:val="nil"/>
              <w:bottom w:val="single" w:sz="4" w:space="0" w:color="auto"/>
            </w:tcBorders>
            <w:shd w:val="clear" w:color="auto" w:fill="auto"/>
            <w:noWrap/>
            <w:vAlign w:val="bottom"/>
            <w:hideMark/>
          </w:tcPr>
          <w:p w14:paraId="05A9EB3C"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75</w:t>
            </w:r>
          </w:p>
        </w:tc>
      </w:tr>
      <w:tr w:rsidR="00692928" w:rsidRPr="002F3FDA" w14:paraId="7DB9A7EF" w14:textId="77777777" w:rsidTr="00BF5DAB">
        <w:tc>
          <w:tcPr>
            <w:tcW w:w="1451" w:type="pct"/>
            <w:vMerge w:val="restart"/>
            <w:shd w:val="clear" w:color="auto" w:fill="auto"/>
            <w:noWrap/>
            <w:vAlign w:val="center"/>
            <w:hideMark/>
          </w:tcPr>
          <w:p w14:paraId="64609C83" w14:textId="77777777" w:rsidR="00692928" w:rsidRPr="002F3FDA" w:rsidRDefault="00692928" w:rsidP="00935945">
            <w:pPr>
              <w:adjustRightInd w:val="0"/>
              <w:snapToGrid w:val="0"/>
              <w:spacing w:after="0" w:line="240" w:lineRule="auto"/>
              <w:rPr>
                <w:rFonts w:ascii="Times New Roman" w:hAnsi="Times New Roman" w:cs="Times New Roman"/>
                <w:b/>
                <w:bCs/>
                <w:color w:val="000000"/>
                <w:sz w:val="20"/>
                <w:szCs w:val="20"/>
                <w:lang w:eastAsia="ko-KR"/>
              </w:rPr>
            </w:pPr>
            <w:r w:rsidRPr="002F3FDA">
              <w:rPr>
                <w:rFonts w:ascii="Times New Roman" w:eastAsia="Times New Roman" w:hAnsi="Times New Roman" w:cs="Times New Roman"/>
                <w:b/>
                <w:bCs/>
                <w:color w:val="000000"/>
                <w:sz w:val="20"/>
                <w:szCs w:val="20"/>
              </w:rPr>
              <w:t>C</w:t>
            </w:r>
            <w:r w:rsidRPr="002F3FDA">
              <w:rPr>
                <w:rFonts w:ascii="Times New Roman" w:hAnsi="Times New Roman" w:cs="Times New Roman"/>
                <w:b/>
                <w:bCs/>
                <w:color w:val="000000"/>
                <w:sz w:val="20"/>
                <w:szCs w:val="20"/>
                <w:lang w:eastAsia="ko-KR"/>
              </w:rPr>
              <w:t>hinese Taipei</w:t>
            </w:r>
          </w:p>
        </w:tc>
        <w:tc>
          <w:tcPr>
            <w:tcW w:w="1297" w:type="pct"/>
            <w:tcBorders>
              <w:bottom w:val="nil"/>
            </w:tcBorders>
            <w:shd w:val="clear" w:color="auto" w:fill="auto"/>
            <w:noWrap/>
            <w:vAlign w:val="bottom"/>
            <w:hideMark/>
          </w:tcPr>
          <w:p w14:paraId="696147A5"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54068106"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c>
          <w:tcPr>
            <w:tcW w:w="1126" w:type="pct"/>
            <w:tcBorders>
              <w:bottom w:val="nil"/>
            </w:tcBorders>
            <w:shd w:val="clear" w:color="auto" w:fill="auto"/>
            <w:noWrap/>
            <w:vAlign w:val="bottom"/>
            <w:hideMark/>
          </w:tcPr>
          <w:p w14:paraId="1890953B"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2,548</w:t>
            </w:r>
          </w:p>
        </w:tc>
      </w:tr>
      <w:tr w:rsidR="00692928" w:rsidRPr="002F3FDA" w14:paraId="23FDADE0" w14:textId="77777777" w:rsidTr="00BF5DAB">
        <w:tc>
          <w:tcPr>
            <w:tcW w:w="1451" w:type="pct"/>
            <w:vMerge/>
            <w:tcBorders>
              <w:bottom w:val="single" w:sz="4" w:space="0" w:color="auto"/>
            </w:tcBorders>
            <w:shd w:val="clear" w:color="auto" w:fill="auto"/>
            <w:noWrap/>
            <w:vAlign w:val="center"/>
            <w:hideMark/>
          </w:tcPr>
          <w:p w14:paraId="566C822B"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1BCA9FB0"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475CE446"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c>
          <w:tcPr>
            <w:tcW w:w="1126" w:type="pct"/>
            <w:tcBorders>
              <w:top w:val="nil"/>
              <w:bottom w:val="single" w:sz="4" w:space="0" w:color="auto"/>
            </w:tcBorders>
            <w:shd w:val="clear" w:color="auto" w:fill="auto"/>
            <w:noWrap/>
            <w:vAlign w:val="bottom"/>
            <w:hideMark/>
          </w:tcPr>
          <w:p w14:paraId="51AE3A41"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552</w:t>
            </w:r>
          </w:p>
        </w:tc>
      </w:tr>
      <w:tr w:rsidR="00692928" w:rsidRPr="002F3FDA" w14:paraId="480F50BF" w14:textId="77777777" w:rsidTr="00BF5DAB">
        <w:tc>
          <w:tcPr>
            <w:tcW w:w="1451" w:type="pct"/>
            <w:vMerge w:val="restart"/>
            <w:shd w:val="clear" w:color="auto" w:fill="auto"/>
            <w:noWrap/>
            <w:vAlign w:val="center"/>
            <w:hideMark/>
          </w:tcPr>
          <w:p w14:paraId="5604312E" w14:textId="77777777" w:rsidR="00692928" w:rsidRPr="002F3FDA" w:rsidRDefault="00692928" w:rsidP="00935945">
            <w:pPr>
              <w:adjustRightInd w:val="0"/>
              <w:snapToGrid w:val="0"/>
              <w:spacing w:after="0" w:line="240" w:lineRule="auto"/>
              <w:rPr>
                <w:rFonts w:ascii="Times New Roman" w:hAnsi="Times New Roman" w:cs="Times New Roman"/>
                <w:b/>
                <w:bCs/>
                <w:color w:val="000000"/>
                <w:sz w:val="20"/>
                <w:szCs w:val="20"/>
                <w:lang w:eastAsia="ko-KR"/>
              </w:rPr>
            </w:pPr>
            <w:r w:rsidRPr="002F3FDA">
              <w:rPr>
                <w:rFonts w:ascii="Times New Roman" w:hAnsi="Times New Roman" w:cs="Times New Roman"/>
                <w:b/>
                <w:bCs/>
                <w:color w:val="000000"/>
                <w:sz w:val="20"/>
                <w:szCs w:val="20"/>
                <w:lang w:eastAsia="ko-KR"/>
              </w:rPr>
              <w:t>United States of America</w:t>
            </w:r>
          </w:p>
        </w:tc>
        <w:tc>
          <w:tcPr>
            <w:tcW w:w="1297" w:type="pct"/>
            <w:tcBorders>
              <w:bottom w:val="nil"/>
            </w:tcBorders>
            <w:shd w:val="clear" w:color="auto" w:fill="auto"/>
            <w:noWrap/>
            <w:vAlign w:val="bottom"/>
            <w:hideMark/>
          </w:tcPr>
          <w:p w14:paraId="79DFA47F"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13B6A6D5"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c>
          <w:tcPr>
            <w:tcW w:w="1126" w:type="pct"/>
            <w:tcBorders>
              <w:bottom w:val="nil"/>
            </w:tcBorders>
            <w:shd w:val="clear" w:color="auto" w:fill="auto"/>
            <w:noWrap/>
            <w:vAlign w:val="bottom"/>
            <w:hideMark/>
          </w:tcPr>
          <w:p w14:paraId="612AF53F"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12,344</w:t>
            </w:r>
          </w:p>
        </w:tc>
      </w:tr>
      <w:tr w:rsidR="00692928" w:rsidRPr="002F3FDA" w14:paraId="74512AEE" w14:textId="77777777" w:rsidTr="00BF5DAB">
        <w:tc>
          <w:tcPr>
            <w:tcW w:w="1451" w:type="pct"/>
            <w:vMerge/>
            <w:tcBorders>
              <w:bottom w:val="single" w:sz="4" w:space="0" w:color="auto"/>
            </w:tcBorders>
            <w:shd w:val="clear" w:color="auto" w:fill="auto"/>
            <w:noWrap/>
            <w:vAlign w:val="center"/>
            <w:hideMark/>
          </w:tcPr>
          <w:p w14:paraId="0E998795"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32F30A97"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30EA03D2"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c>
          <w:tcPr>
            <w:tcW w:w="1126" w:type="pct"/>
            <w:tcBorders>
              <w:top w:val="nil"/>
              <w:bottom w:val="single" w:sz="4" w:space="0" w:color="auto"/>
            </w:tcBorders>
            <w:shd w:val="clear" w:color="auto" w:fill="auto"/>
            <w:noWrap/>
            <w:vAlign w:val="bottom"/>
            <w:hideMark/>
          </w:tcPr>
          <w:p w14:paraId="1CA15546"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892</w:t>
            </w:r>
          </w:p>
        </w:tc>
      </w:tr>
      <w:tr w:rsidR="00692928" w:rsidRPr="002F3FDA" w14:paraId="1EAB338A" w14:textId="77777777" w:rsidTr="00BF5DAB">
        <w:tc>
          <w:tcPr>
            <w:tcW w:w="1451" w:type="pct"/>
            <w:vMerge w:val="restart"/>
            <w:shd w:val="clear" w:color="auto" w:fill="auto"/>
            <w:noWrap/>
            <w:vAlign w:val="center"/>
            <w:hideMark/>
          </w:tcPr>
          <w:p w14:paraId="68E8D7C2" w14:textId="77777777" w:rsidR="00692928" w:rsidRPr="002F3FDA" w:rsidRDefault="00692928" w:rsidP="00935945">
            <w:pPr>
              <w:adjustRightInd w:val="0"/>
              <w:snapToGrid w:val="0"/>
              <w:spacing w:after="0" w:line="240" w:lineRule="auto"/>
              <w:rPr>
                <w:rFonts w:ascii="Times New Roman" w:hAnsi="Times New Roman" w:cs="Times New Roman"/>
                <w:b/>
                <w:bCs/>
                <w:color w:val="000000"/>
                <w:sz w:val="20"/>
                <w:szCs w:val="20"/>
                <w:lang w:eastAsia="ko-KR"/>
              </w:rPr>
            </w:pPr>
            <w:r w:rsidRPr="002F3FDA">
              <w:rPr>
                <w:rFonts w:ascii="Times New Roman" w:eastAsia="Times New Roman" w:hAnsi="Times New Roman" w:cs="Times New Roman"/>
                <w:b/>
                <w:bCs/>
                <w:color w:val="000000"/>
                <w:sz w:val="20"/>
                <w:szCs w:val="20"/>
              </w:rPr>
              <w:t>Vanuatu</w:t>
            </w:r>
          </w:p>
        </w:tc>
        <w:tc>
          <w:tcPr>
            <w:tcW w:w="1297" w:type="pct"/>
            <w:tcBorders>
              <w:bottom w:val="nil"/>
            </w:tcBorders>
            <w:shd w:val="clear" w:color="auto" w:fill="auto"/>
            <w:noWrap/>
            <w:vAlign w:val="bottom"/>
            <w:hideMark/>
          </w:tcPr>
          <w:p w14:paraId="47AA0B83"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618878DB" w14:textId="77777777" w:rsidR="00692928" w:rsidRPr="002F3FDA" w:rsidRDefault="00087CBC" w:rsidP="00BC1210">
            <w:pPr>
              <w:adjustRightInd w:val="0"/>
              <w:snapToGrid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2,660 </w:t>
            </w:r>
          </w:p>
        </w:tc>
        <w:tc>
          <w:tcPr>
            <w:tcW w:w="1126" w:type="pct"/>
            <w:tcBorders>
              <w:bottom w:val="nil"/>
            </w:tcBorders>
            <w:shd w:val="clear" w:color="auto" w:fill="auto"/>
            <w:noWrap/>
            <w:vAlign w:val="bottom"/>
            <w:hideMark/>
          </w:tcPr>
          <w:p w14:paraId="4B914259" w14:textId="77777777" w:rsidR="00692928" w:rsidRPr="002F3FDA" w:rsidRDefault="00692928" w:rsidP="00BC1210">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r w:rsidR="00BC1210">
              <w:rPr>
                <w:rFonts w:ascii="Times New Roman" w:eastAsia="Times New Roman" w:hAnsi="Times New Roman" w:cs="Times New Roman"/>
                <w:color w:val="000000"/>
                <w:sz w:val="20"/>
                <w:szCs w:val="20"/>
              </w:rPr>
              <w:t>3,109</w:t>
            </w:r>
          </w:p>
        </w:tc>
      </w:tr>
      <w:tr w:rsidR="00692928" w:rsidRPr="002F3FDA" w14:paraId="24A3DAEB" w14:textId="77777777" w:rsidTr="00BF5DAB">
        <w:tc>
          <w:tcPr>
            <w:tcW w:w="1451" w:type="pct"/>
            <w:vMerge/>
            <w:tcBorders>
              <w:bottom w:val="single" w:sz="4" w:space="0" w:color="auto"/>
            </w:tcBorders>
            <w:shd w:val="clear" w:color="auto" w:fill="auto"/>
            <w:noWrap/>
            <w:vAlign w:val="center"/>
            <w:hideMark/>
          </w:tcPr>
          <w:p w14:paraId="28E4FB7E"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7390D9C0"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16FE97CF"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0</w:t>
            </w:r>
          </w:p>
        </w:tc>
        <w:tc>
          <w:tcPr>
            <w:tcW w:w="1126" w:type="pct"/>
            <w:tcBorders>
              <w:top w:val="nil"/>
              <w:bottom w:val="single" w:sz="4" w:space="0" w:color="auto"/>
            </w:tcBorders>
            <w:shd w:val="clear" w:color="auto" w:fill="auto"/>
            <w:noWrap/>
            <w:vAlign w:val="bottom"/>
            <w:hideMark/>
          </w:tcPr>
          <w:p w14:paraId="401299D2" w14:textId="77777777" w:rsidR="00692928" w:rsidRPr="002F3FDA" w:rsidRDefault="00692928" w:rsidP="00BC1210">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r w:rsidR="00BC1210">
              <w:rPr>
                <w:rFonts w:ascii="Times New Roman" w:eastAsia="Times New Roman" w:hAnsi="Times New Roman" w:cs="Times New Roman"/>
                <w:color w:val="000000"/>
                <w:sz w:val="20"/>
                <w:szCs w:val="20"/>
              </w:rPr>
              <w:t>0</w:t>
            </w:r>
          </w:p>
        </w:tc>
      </w:tr>
      <w:tr w:rsidR="00692928" w:rsidRPr="002F3FDA" w14:paraId="072970AE" w14:textId="77777777" w:rsidTr="00BF5DAB">
        <w:tc>
          <w:tcPr>
            <w:tcW w:w="1451" w:type="pct"/>
            <w:vMerge w:val="restart"/>
            <w:shd w:val="clear" w:color="auto" w:fill="auto"/>
            <w:noWrap/>
            <w:vAlign w:val="center"/>
            <w:hideMark/>
          </w:tcPr>
          <w:p w14:paraId="3D1223BE"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r w:rsidRPr="002F3FDA">
              <w:rPr>
                <w:rFonts w:ascii="Times New Roman" w:eastAsia="Times New Roman" w:hAnsi="Times New Roman" w:cs="Times New Roman"/>
                <w:b/>
                <w:bCs/>
                <w:color w:val="000000"/>
                <w:sz w:val="20"/>
                <w:szCs w:val="20"/>
              </w:rPr>
              <w:t>Belize</w:t>
            </w:r>
          </w:p>
        </w:tc>
        <w:tc>
          <w:tcPr>
            <w:tcW w:w="1297" w:type="pct"/>
            <w:tcBorders>
              <w:bottom w:val="nil"/>
            </w:tcBorders>
            <w:shd w:val="clear" w:color="auto" w:fill="auto"/>
            <w:noWrap/>
            <w:vAlign w:val="bottom"/>
            <w:hideMark/>
          </w:tcPr>
          <w:p w14:paraId="7BF1F69A"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0C8E7632"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95</w:t>
            </w:r>
          </w:p>
        </w:tc>
        <w:tc>
          <w:tcPr>
            <w:tcW w:w="1126" w:type="pct"/>
            <w:tcBorders>
              <w:bottom w:val="nil"/>
            </w:tcBorders>
            <w:shd w:val="clear" w:color="auto" w:fill="auto"/>
            <w:noWrap/>
            <w:vAlign w:val="bottom"/>
            <w:hideMark/>
          </w:tcPr>
          <w:p w14:paraId="50592691"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r>
      <w:tr w:rsidR="00692928" w:rsidRPr="002F3FDA" w14:paraId="503C8A07" w14:textId="77777777" w:rsidTr="00BF5DAB">
        <w:tc>
          <w:tcPr>
            <w:tcW w:w="1451" w:type="pct"/>
            <w:vMerge/>
            <w:tcBorders>
              <w:bottom w:val="single" w:sz="4" w:space="0" w:color="auto"/>
            </w:tcBorders>
            <w:shd w:val="clear" w:color="auto" w:fill="auto"/>
            <w:noWrap/>
            <w:vAlign w:val="center"/>
            <w:hideMark/>
          </w:tcPr>
          <w:p w14:paraId="5BD47B2E"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018687DB"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21167E81"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0</w:t>
            </w:r>
          </w:p>
        </w:tc>
        <w:tc>
          <w:tcPr>
            <w:tcW w:w="1126" w:type="pct"/>
            <w:tcBorders>
              <w:top w:val="nil"/>
              <w:bottom w:val="single" w:sz="4" w:space="0" w:color="auto"/>
            </w:tcBorders>
            <w:shd w:val="clear" w:color="auto" w:fill="auto"/>
            <w:noWrap/>
            <w:vAlign w:val="bottom"/>
            <w:hideMark/>
          </w:tcPr>
          <w:p w14:paraId="76FFD934"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r>
      <w:tr w:rsidR="00692928" w:rsidRPr="002F3FDA" w14:paraId="53AB1654" w14:textId="77777777" w:rsidTr="00BF5DAB">
        <w:tc>
          <w:tcPr>
            <w:tcW w:w="1451" w:type="pct"/>
            <w:vMerge w:val="restart"/>
            <w:shd w:val="clear" w:color="auto" w:fill="auto"/>
            <w:noWrap/>
            <w:vAlign w:val="center"/>
            <w:hideMark/>
          </w:tcPr>
          <w:p w14:paraId="3D880097" w14:textId="77777777" w:rsidR="00692928" w:rsidRPr="002F3FDA" w:rsidRDefault="00692928" w:rsidP="00935945">
            <w:pPr>
              <w:adjustRightInd w:val="0"/>
              <w:snapToGrid w:val="0"/>
              <w:spacing w:after="0" w:line="240" w:lineRule="auto"/>
              <w:rPr>
                <w:rFonts w:ascii="Times New Roman" w:hAnsi="Times New Roman" w:cs="Times New Roman"/>
                <w:b/>
                <w:bCs/>
                <w:color w:val="000000"/>
                <w:sz w:val="20"/>
                <w:szCs w:val="20"/>
                <w:lang w:eastAsia="ko-KR"/>
              </w:rPr>
            </w:pPr>
            <w:r w:rsidRPr="002F3FDA">
              <w:rPr>
                <w:rFonts w:ascii="Times New Roman" w:eastAsia="Times New Roman" w:hAnsi="Times New Roman" w:cs="Times New Roman"/>
                <w:b/>
                <w:bCs/>
                <w:color w:val="000000"/>
                <w:sz w:val="20"/>
                <w:szCs w:val="20"/>
              </w:rPr>
              <w:t>FSM</w:t>
            </w:r>
          </w:p>
        </w:tc>
        <w:tc>
          <w:tcPr>
            <w:tcW w:w="1297" w:type="pct"/>
            <w:tcBorders>
              <w:bottom w:val="nil"/>
            </w:tcBorders>
            <w:shd w:val="clear" w:color="auto" w:fill="auto"/>
            <w:noWrap/>
            <w:vAlign w:val="bottom"/>
            <w:hideMark/>
          </w:tcPr>
          <w:p w14:paraId="258B76BA"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72567730"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0</w:t>
            </w:r>
          </w:p>
        </w:tc>
        <w:tc>
          <w:tcPr>
            <w:tcW w:w="1126" w:type="pct"/>
            <w:tcBorders>
              <w:bottom w:val="nil"/>
            </w:tcBorders>
            <w:shd w:val="clear" w:color="auto" w:fill="auto"/>
            <w:noWrap/>
            <w:vAlign w:val="bottom"/>
            <w:hideMark/>
          </w:tcPr>
          <w:p w14:paraId="7A27606C"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r>
      <w:tr w:rsidR="00692928" w:rsidRPr="002F3FDA" w14:paraId="6B906274" w14:textId="77777777" w:rsidTr="00BF5DAB">
        <w:tc>
          <w:tcPr>
            <w:tcW w:w="1451" w:type="pct"/>
            <w:vMerge/>
            <w:tcBorders>
              <w:bottom w:val="single" w:sz="4" w:space="0" w:color="auto"/>
            </w:tcBorders>
            <w:shd w:val="clear" w:color="auto" w:fill="auto"/>
            <w:noWrap/>
            <w:vAlign w:val="center"/>
            <w:hideMark/>
          </w:tcPr>
          <w:p w14:paraId="65848189"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276A49A0"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33974555"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18</w:t>
            </w:r>
          </w:p>
        </w:tc>
        <w:tc>
          <w:tcPr>
            <w:tcW w:w="1126" w:type="pct"/>
            <w:tcBorders>
              <w:top w:val="nil"/>
              <w:bottom w:val="single" w:sz="4" w:space="0" w:color="auto"/>
            </w:tcBorders>
            <w:shd w:val="clear" w:color="auto" w:fill="auto"/>
            <w:noWrap/>
            <w:vAlign w:val="bottom"/>
            <w:hideMark/>
          </w:tcPr>
          <w:p w14:paraId="4D4BAF49"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r>
      <w:tr w:rsidR="00692928" w:rsidRPr="002F3FDA" w14:paraId="08DC5939" w14:textId="77777777" w:rsidTr="00BF5DAB">
        <w:tc>
          <w:tcPr>
            <w:tcW w:w="1451" w:type="pct"/>
            <w:vMerge w:val="restart"/>
            <w:shd w:val="clear" w:color="auto" w:fill="auto"/>
            <w:noWrap/>
            <w:vAlign w:val="center"/>
            <w:hideMark/>
          </w:tcPr>
          <w:p w14:paraId="1D1DDB4D" w14:textId="77777777" w:rsidR="00692928" w:rsidRPr="002F3FDA" w:rsidRDefault="00692928" w:rsidP="00935945">
            <w:pPr>
              <w:adjustRightInd w:val="0"/>
              <w:snapToGrid w:val="0"/>
              <w:spacing w:after="0" w:line="240" w:lineRule="auto"/>
              <w:rPr>
                <w:rFonts w:ascii="Times New Roman" w:hAnsi="Times New Roman" w:cs="Times New Roman"/>
                <w:b/>
                <w:bCs/>
                <w:color w:val="000000"/>
                <w:sz w:val="20"/>
                <w:szCs w:val="20"/>
                <w:lang w:eastAsia="ko-KR"/>
              </w:rPr>
            </w:pPr>
            <w:r w:rsidRPr="002F3FDA">
              <w:rPr>
                <w:rFonts w:ascii="Times New Roman" w:hAnsi="Times New Roman" w:cs="Times New Roman"/>
                <w:b/>
                <w:bCs/>
                <w:color w:val="000000"/>
                <w:sz w:val="20"/>
                <w:szCs w:val="20"/>
                <w:lang w:eastAsia="ko-KR"/>
              </w:rPr>
              <w:t>Marshall Islands</w:t>
            </w:r>
          </w:p>
        </w:tc>
        <w:tc>
          <w:tcPr>
            <w:tcW w:w="1297" w:type="pct"/>
            <w:tcBorders>
              <w:bottom w:val="nil"/>
            </w:tcBorders>
            <w:shd w:val="clear" w:color="auto" w:fill="auto"/>
            <w:noWrap/>
            <w:vAlign w:val="bottom"/>
            <w:hideMark/>
          </w:tcPr>
          <w:p w14:paraId="1D72E6D3"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5C0DFBED"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c>
          <w:tcPr>
            <w:tcW w:w="1126" w:type="pct"/>
            <w:tcBorders>
              <w:bottom w:val="nil"/>
            </w:tcBorders>
            <w:shd w:val="clear" w:color="auto" w:fill="auto"/>
            <w:noWrap/>
            <w:vAlign w:val="bottom"/>
            <w:hideMark/>
          </w:tcPr>
          <w:p w14:paraId="1F8693AF"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r>
      <w:tr w:rsidR="00692928" w:rsidRPr="002F3FDA" w14:paraId="50755995" w14:textId="77777777" w:rsidTr="00BF5DAB">
        <w:tc>
          <w:tcPr>
            <w:tcW w:w="1451" w:type="pct"/>
            <w:vMerge/>
            <w:shd w:val="clear" w:color="auto" w:fill="auto"/>
            <w:noWrap/>
            <w:vAlign w:val="center"/>
            <w:hideMark/>
          </w:tcPr>
          <w:p w14:paraId="08579F7A"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tcBorders>
            <w:shd w:val="clear" w:color="auto" w:fill="auto"/>
            <w:noWrap/>
            <w:vAlign w:val="bottom"/>
            <w:hideMark/>
          </w:tcPr>
          <w:p w14:paraId="248DAE8A"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tcBorders>
            <w:shd w:val="clear" w:color="auto" w:fill="auto"/>
            <w:noWrap/>
            <w:vAlign w:val="bottom"/>
            <w:hideMark/>
          </w:tcPr>
          <w:p w14:paraId="6A6DA5D8"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c>
          <w:tcPr>
            <w:tcW w:w="1126" w:type="pct"/>
            <w:tcBorders>
              <w:top w:val="nil"/>
            </w:tcBorders>
            <w:shd w:val="clear" w:color="auto" w:fill="auto"/>
            <w:noWrap/>
            <w:vAlign w:val="bottom"/>
            <w:hideMark/>
          </w:tcPr>
          <w:p w14:paraId="0B8034C6"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r>
      <w:tr w:rsidR="00692928" w:rsidRPr="002F3FDA" w14:paraId="66591897" w14:textId="77777777" w:rsidTr="00BF5DAB">
        <w:tc>
          <w:tcPr>
            <w:tcW w:w="1451" w:type="pct"/>
            <w:vMerge w:val="restart"/>
            <w:shd w:val="clear" w:color="auto" w:fill="auto"/>
            <w:noWrap/>
            <w:vAlign w:val="center"/>
            <w:hideMark/>
          </w:tcPr>
          <w:p w14:paraId="40FA982C" w14:textId="77777777" w:rsidR="00692928" w:rsidRPr="002F3FDA" w:rsidRDefault="00692928" w:rsidP="00935945">
            <w:pPr>
              <w:adjustRightInd w:val="0"/>
              <w:snapToGrid w:val="0"/>
              <w:spacing w:after="0" w:line="240" w:lineRule="auto"/>
              <w:rPr>
                <w:rFonts w:ascii="Times New Roman" w:hAnsi="Times New Roman" w:cs="Times New Roman"/>
                <w:b/>
                <w:bCs/>
                <w:color w:val="000000"/>
                <w:sz w:val="20"/>
                <w:szCs w:val="20"/>
                <w:lang w:eastAsia="ko-KR"/>
              </w:rPr>
            </w:pPr>
            <w:r w:rsidRPr="002F3FDA">
              <w:rPr>
                <w:rFonts w:ascii="Times New Roman" w:eastAsia="Times New Roman" w:hAnsi="Times New Roman" w:cs="Times New Roman"/>
                <w:b/>
                <w:bCs/>
                <w:color w:val="000000"/>
                <w:sz w:val="20"/>
                <w:szCs w:val="20"/>
              </w:rPr>
              <w:t>Vietnam</w:t>
            </w:r>
          </w:p>
        </w:tc>
        <w:tc>
          <w:tcPr>
            <w:tcW w:w="1297" w:type="pct"/>
            <w:shd w:val="clear" w:color="auto" w:fill="auto"/>
            <w:noWrap/>
            <w:vAlign w:val="bottom"/>
            <w:hideMark/>
          </w:tcPr>
          <w:p w14:paraId="68ACB12A"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shd w:val="clear" w:color="auto" w:fill="auto"/>
            <w:noWrap/>
            <w:vAlign w:val="bottom"/>
            <w:hideMark/>
          </w:tcPr>
          <w:p w14:paraId="441588A6"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c>
          <w:tcPr>
            <w:tcW w:w="1126" w:type="pct"/>
            <w:shd w:val="clear" w:color="auto" w:fill="auto"/>
            <w:noWrap/>
            <w:vAlign w:val="bottom"/>
            <w:hideMark/>
          </w:tcPr>
          <w:p w14:paraId="092833D5"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0</w:t>
            </w:r>
          </w:p>
        </w:tc>
      </w:tr>
      <w:tr w:rsidR="00692928" w:rsidRPr="002F3FDA" w14:paraId="60490A9B" w14:textId="77777777" w:rsidTr="00CE0B74">
        <w:tc>
          <w:tcPr>
            <w:tcW w:w="1451" w:type="pct"/>
            <w:vMerge/>
            <w:tcBorders>
              <w:bottom w:val="single" w:sz="4" w:space="0" w:color="auto"/>
            </w:tcBorders>
            <w:shd w:val="clear" w:color="auto" w:fill="auto"/>
            <w:noWrap/>
            <w:vAlign w:val="bottom"/>
            <w:hideMark/>
          </w:tcPr>
          <w:p w14:paraId="03114B20"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bottom w:val="single" w:sz="4" w:space="0" w:color="auto"/>
            </w:tcBorders>
            <w:shd w:val="clear" w:color="auto" w:fill="auto"/>
            <w:noWrap/>
            <w:vAlign w:val="bottom"/>
            <w:hideMark/>
          </w:tcPr>
          <w:p w14:paraId="497BBE2D"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bottom w:val="single" w:sz="4" w:space="0" w:color="auto"/>
            </w:tcBorders>
            <w:shd w:val="clear" w:color="auto" w:fill="auto"/>
            <w:noWrap/>
            <w:vAlign w:val="bottom"/>
            <w:hideMark/>
          </w:tcPr>
          <w:p w14:paraId="2B3B9CFE"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c>
          <w:tcPr>
            <w:tcW w:w="1126" w:type="pct"/>
            <w:tcBorders>
              <w:bottom w:val="single" w:sz="4" w:space="0" w:color="auto"/>
            </w:tcBorders>
            <w:shd w:val="clear" w:color="auto" w:fill="auto"/>
            <w:noWrap/>
            <w:vAlign w:val="bottom"/>
            <w:hideMark/>
          </w:tcPr>
          <w:p w14:paraId="2902822F"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13</w:t>
            </w:r>
          </w:p>
        </w:tc>
      </w:tr>
      <w:tr w:rsidR="00692928" w:rsidRPr="002F3FDA" w14:paraId="511C7C3B" w14:textId="77777777" w:rsidTr="00CE0B74">
        <w:tc>
          <w:tcPr>
            <w:tcW w:w="5000" w:type="pct"/>
            <w:gridSpan w:val="4"/>
            <w:tcBorders>
              <w:left w:val="single" w:sz="4" w:space="0" w:color="auto"/>
              <w:right w:val="single" w:sz="4" w:space="0" w:color="auto"/>
            </w:tcBorders>
            <w:shd w:val="clear" w:color="auto" w:fill="BFBFBF" w:themeFill="background1" w:themeFillShade="BF"/>
            <w:noWrap/>
            <w:vAlign w:val="bottom"/>
            <w:hideMark/>
          </w:tcPr>
          <w:p w14:paraId="6D28CBB9"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b/>
                <w:bCs/>
                <w:color w:val="000000"/>
                <w:sz w:val="20"/>
                <w:szCs w:val="20"/>
              </w:rPr>
            </w:pPr>
            <w:r w:rsidRPr="002F3FDA">
              <w:rPr>
                <w:rFonts w:ascii="Times New Roman" w:hAnsi="Times New Roman" w:cs="Times New Roman"/>
                <w:b/>
                <w:bCs/>
                <w:color w:val="000000"/>
                <w:sz w:val="20"/>
                <w:szCs w:val="20"/>
                <w:lang w:eastAsia="ko-KR"/>
              </w:rPr>
              <w:t>Total Catch</w:t>
            </w:r>
          </w:p>
        </w:tc>
      </w:tr>
      <w:tr w:rsidR="00692928" w:rsidRPr="002F3FDA" w14:paraId="57238D2D" w14:textId="77777777" w:rsidTr="00BF5DAB">
        <w:tc>
          <w:tcPr>
            <w:tcW w:w="1451" w:type="pct"/>
            <w:tcBorders>
              <w:bottom w:val="single" w:sz="4" w:space="0" w:color="auto"/>
            </w:tcBorders>
            <w:shd w:val="clear" w:color="auto" w:fill="auto"/>
            <w:noWrap/>
            <w:vAlign w:val="bottom"/>
            <w:hideMark/>
          </w:tcPr>
          <w:p w14:paraId="4CD6BF5F"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c>
          <w:tcPr>
            <w:tcW w:w="1297" w:type="pct"/>
            <w:shd w:val="clear" w:color="auto" w:fill="auto"/>
            <w:noWrap/>
            <w:vAlign w:val="bottom"/>
            <w:hideMark/>
          </w:tcPr>
          <w:p w14:paraId="6578747A"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c>
          <w:tcPr>
            <w:tcW w:w="1126" w:type="pct"/>
            <w:shd w:val="clear" w:color="auto" w:fill="BFBFBF" w:themeFill="background1" w:themeFillShade="BF"/>
            <w:noWrap/>
            <w:vAlign w:val="bottom"/>
            <w:hideMark/>
          </w:tcPr>
          <w:p w14:paraId="59196BC6"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b/>
                <w:bCs/>
                <w:color w:val="000000"/>
                <w:sz w:val="20"/>
                <w:szCs w:val="20"/>
              </w:rPr>
            </w:pPr>
            <w:r w:rsidRPr="002F3FDA">
              <w:rPr>
                <w:rFonts w:ascii="Times New Roman" w:eastAsia="Times New Roman" w:hAnsi="Times New Roman" w:cs="Times New Roman"/>
                <w:b/>
                <w:bCs/>
                <w:color w:val="000000"/>
                <w:sz w:val="20"/>
                <w:szCs w:val="20"/>
              </w:rPr>
              <w:t>CA only</w:t>
            </w:r>
          </w:p>
        </w:tc>
        <w:tc>
          <w:tcPr>
            <w:tcW w:w="1126" w:type="pct"/>
            <w:shd w:val="clear" w:color="auto" w:fill="BFBFBF" w:themeFill="background1" w:themeFillShade="BF"/>
            <w:noWrap/>
            <w:vAlign w:val="bottom"/>
            <w:hideMark/>
          </w:tcPr>
          <w:p w14:paraId="3F4863A5"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b/>
                <w:bCs/>
                <w:color w:val="000000"/>
                <w:sz w:val="20"/>
                <w:szCs w:val="20"/>
              </w:rPr>
            </w:pPr>
            <w:r w:rsidRPr="002F3FDA">
              <w:rPr>
                <w:rFonts w:ascii="Times New Roman" w:eastAsia="Times New Roman" w:hAnsi="Times New Roman" w:cs="Times New Roman"/>
                <w:b/>
                <w:bCs/>
                <w:color w:val="000000"/>
                <w:sz w:val="20"/>
                <w:szCs w:val="20"/>
              </w:rPr>
              <w:t>N Pacific</w:t>
            </w:r>
          </w:p>
        </w:tc>
      </w:tr>
      <w:tr w:rsidR="00692928" w:rsidRPr="002F3FDA" w14:paraId="4BE6AD3E" w14:textId="77777777" w:rsidTr="00BF5DAB">
        <w:tc>
          <w:tcPr>
            <w:tcW w:w="1451" w:type="pct"/>
            <w:vMerge w:val="restart"/>
            <w:shd w:val="clear" w:color="auto" w:fill="auto"/>
            <w:noWrap/>
            <w:vAlign w:val="center"/>
            <w:hideMark/>
          </w:tcPr>
          <w:p w14:paraId="09EBE831"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b/>
                <w:bCs/>
                <w:color w:val="000000"/>
                <w:sz w:val="20"/>
                <w:szCs w:val="20"/>
              </w:rPr>
            </w:pPr>
            <w:r w:rsidRPr="002F3FDA">
              <w:rPr>
                <w:rFonts w:ascii="Times New Roman" w:eastAsia="Times New Roman" w:hAnsi="Times New Roman" w:cs="Times New Roman"/>
                <w:b/>
                <w:bCs/>
                <w:color w:val="000000"/>
                <w:sz w:val="20"/>
                <w:szCs w:val="20"/>
              </w:rPr>
              <w:t>Total catch</w:t>
            </w:r>
          </w:p>
        </w:tc>
        <w:tc>
          <w:tcPr>
            <w:tcW w:w="1297" w:type="pct"/>
            <w:shd w:val="clear" w:color="auto" w:fill="auto"/>
            <w:noWrap/>
            <w:vAlign w:val="bottom"/>
            <w:hideMark/>
          </w:tcPr>
          <w:p w14:paraId="3A376868"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shd w:val="clear" w:color="auto" w:fill="auto"/>
            <w:noWrap/>
            <w:vAlign w:val="bottom"/>
            <w:hideMark/>
          </w:tcPr>
          <w:p w14:paraId="7AAD37FE"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47,458</w:t>
            </w:r>
          </w:p>
        </w:tc>
        <w:tc>
          <w:tcPr>
            <w:tcW w:w="1126" w:type="pct"/>
            <w:shd w:val="clear" w:color="auto" w:fill="auto"/>
            <w:noWrap/>
            <w:vAlign w:val="bottom"/>
            <w:hideMark/>
          </w:tcPr>
          <w:p w14:paraId="6249FFC9"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22,699</w:t>
            </w:r>
          </w:p>
        </w:tc>
      </w:tr>
      <w:tr w:rsidR="00692928" w:rsidRPr="002F3FDA" w14:paraId="52CADBDC" w14:textId="77777777" w:rsidTr="00BF5DAB">
        <w:trPr>
          <w:trHeight w:val="224"/>
        </w:trPr>
        <w:tc>
          <w:tcPr>
            <w:tcW w:w="1451" w:type="pct"/>
            <w:vMerge/>
            <w:shd w:val="clear" w:color="auto" w:fill="auto"/>
            <w:noWrap/>
            <w:vAlign w:val="center"/>
            <w:hideMark/>
          </w:tcPr>
          <w:p w14:paraId="6B90FA96"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color w:val="000000"/>
                <w:sz w:val="20"/>
                <w:szCs w:val="20"/>
              </w:rPr>
            </w:pPr>
          </w:p>
        </w:tc>
        <w:tc>
          <w:tcPr>
            <w:tcW w:w="1297" w:type="pct"/>
            <w:shd w:val="clear" w:color="auto" w:fill="auto"/>
            <w:noWrap/>
            <w:vAlign w:val="bottom"/>
            <w:hideMark/>
          </w:tcPr>
          <w:p w14:paraId="33EA4F3E"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p>
        </w:tc>
        <w:tc>
          <w:tcPr>
            <w:tcW w:w="1126" w:type="pct"/>
            <w:shd w:val="clear" w:color="auto" w:fill="auto"/>
            <w:noWrap/>
            <w:vAlign w:val="bottom"/>
            <w:hideMark/>
          </w:tcPr>
          <w:p w14:paraId="3EEED604"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3,142</w:t>
            </w:r>
          </w:p>
        </w:tc>
        <w:tc>
          <w:tcPr>
            <w:tcW w:w="1126" w:type="pct"/>
            <w:shd w:val="clear" w:color="auto" w:fill="auto"/>
            <w:noWrap/>
            <w:vAlign w:val="bottom"/>
            <w:hideMark/>
          </w:tcPr>
          <w:p w14:paraId="6B951EC8"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1,630</w:t>
            </w:r>
          </w:p>
        </w:tc>
      </w:tr>
      <w:tr w:rsidR="00692928" w:rsidRPr="002F3FDA" w14:paraId="0B0719A9" w14:textId="77777777" w:rsidTr="00BF5DAB">
        <w:tc>
          <w:tcPr>
            <w:tcW w:w="1451" w:type="pct"/>
            <w:vMerge/>
            <w:shd w:val="clear" w:color="auto" w:fill="auto"/>
            <w:noWrap/>
            <w:vAlign w:val="center"/>
            <w:hideMark/>
          </w:tcPr>
          <w:p w14:paraId="4B6174D7"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color w:val="000000"/>
                <w:sz w:val="20"/>
                <w:szCs w:val="20"/>
              </w:rPr>
            </w:pPr>
          </w:p>
        </w:tc>
        <w:tc>
          <w:tcPr>
            <w:tcW w:w="1297" w:type="pct"/>
            <w:shd w:val="clear" w:color="auto" w:fill="auto"/>
            <w:noWrap/>
            <w:vAlign w:val="bottom"/>
            <w:hideMark/>
          </w:tcPr>
          <w:p w14:paraId="74CC47D9"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Total catch</w:t>
            </w:r>
          </w:p>
        </w:tc>
        <w:tc>
          <w:tcPr>
            <w:tcW w:w="1126" w:type="pct"/>
            <w:shd w:val="clear" w:color="auto" w:fill="auto"/>
            <w:noWrap/>
            <w:vAlign w:val="bottom"/>
            <w:hideMark/>
          </w:tcPr>
          <w:p w14:paraId="5BED57AD"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50,600</w:t>
            </w:r>
          </w:p>
        </w:tc>
        <w:tc>
          <w:tcPr>
            <w:tcW w:w="1126" w:type="pct"/>
            <w:shd w:val="clear" w:color="auto" w:fill="auto"/>
            <w:noWrap/>
            <w:vAlign w:val="bottom"/>
            <w:hideMark/>
          </w:tcPr>
          <w:p w14:paraId="3B496DD3"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24,329</w:t>
            </w:r>
          </w:p>
        </w:tc>
      </w:tr>
      <w:tr w:rsidR="00692928" w:rsidRPr="002F3FDA" w14:paraId="2D4864E3" w14:textId="77777777" w:rsidTr="00BF5DAB">
        <w:tc>
          <w:tcPr>
            <w:tcW w:w="5000" w:type="pct"/>
            <w:gridSpan w:val="4"/>
            <w:tcBorders>
              <w:bottom w:val="single" w:sz="4" w:space="0" w:color="auto"/>
            </w:tcBorders>
            <w:shd w:val="clear" w:color="auto" w:fill="auto"/>
            <w:noWrap/>
            <w:vAlign w:val="center"/>
          </w:tcPr>
          <w:p w14:paraId="2A70325A"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p>
        </w:tc>
      </w:tr>
      <w:tr w:rsidR="00692928" w:rsidRPr="002F3FDA" w14:paraId="52971F82" w14:textId="77777777" w:rsidTr="00BF5DAB">
        <w:tc>
          <w:tcPr>
            <w:tcW w:w="1451" w:type="pct"/>
            <w:vMerge w:val="restart"/>
            <w:shd w:val="clear" w:color="auto" w:fill="auto"/>
            <w:noWrap/>
            <w:vAlign w:val="center"/>
            <w:hideMark/>
          </w:tcPr>
          <w:p w14:paraId="4D53292A" w14:textId="77777777" w:rsidR="00692928" w:rsidRPr="002F3FDA" w:rsidRDefault="00692928" w:rsidP="00935945">
            <w:pPr>
              <w:adjustRightInd w:val="0"/>
              <w:snapToGrid w:val="0"/>
              <w:spacing w:after="0" w:line="240" w:lineRule="auto"/>
              <w:jc w:val="center"/>
              <w:rPr>
                <w:rFonts w:ascii="Times New Roman" w:hAnsi="Times New Roman" w:cs="Times New Roman"/>
                <w:b/>
                <w:bCs/>
                <w:color w:val="000000"/>
                <w:sz w:val="20"/>
                <w:szCs w:val="20"/>
                <w:lang w:eastAsia="ko-KR"/>
              </w:rPr>
            </w:pPr>
            <w:r w:rsidRPr="002F3FDA">
              <w:rPr>
                <w:rFonts w:ascii="Times New Roman" w:eastAsia="Times New Roman" w:hAnsi="Times New Roman" w:cs="Times New Roman"/>
                <w:b/>
                <w:bCs/>
                <w:color w:val="000000"/>
                <w:sz w:val="20"/>
                <w:szCs w:val="20"/>
              </w:rPr>
              <w:t>Proportion</w:t>
            </w:r>
          </w:p>
        </w:tc>
        <w:tc>
          <w:tcPr>
            <w:tcW w:w="1297" w:type="pct"/>
            <w:shd w:val="clear" w:color="auto" w:fill="auto"/>
            <w:noWrap/>
            <w:vAlign w:val="bottom"/>
            <w:hideMark/>
          </w:tcPr>
          <w:p w14:paraId="0A5EFBCA"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shd w:val="clear" w:color="auto" w:fill="auto"/>
            <w:noWrap/>
            <w:vAlign w:val="bottom"/>
            <w:hideMark/>
          </w:tcPr>
          <w:p w14:paraId="78EE2B74"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94%</w:t>
            </w:r>
          </w:p>
        </w:tc>
        <w:tc>
          <w:tcPr>
            <w:tcW w:w="1126" w:type="pct"/>
            <w:shd w:val="clear" w:color="auto" w:fill="auto"/>
            <w:noWrap/>
            <w:vAlign w:val="bottom"/>
            <w:hideMark/>
          </w:tcPr>
          <w:p w14:paraId="6405EE62"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93%</w:t>
            </w:r>
          </w:p>
        </w:tc>
      </w:tr>
      <w:tr w:rsidR="00692928" w:rsidRPr="002F3FDA" w14:paraId="11834894" w14:textId="77777777" w:rsidTr="00417830">
        <w:tc>
          <w:tcPr>
            <w:tcW w:w="1451" w:type="pct"/>
            <w:vMerge/>
            <w:shd w:val="clear" w:color="auto" w:fill="auto"/>
            <w:noWrap/>
            <w:vAlign w:val="bottom"/>
            <w:hideMark/>
          </w:tcPr>
          <w:p w14:paraId="0AA0AC60"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c>
          <w:tcPr>
            <w:tcW w:w="1297" w:type="pct"/>
            <w:shd w:val="clear" w:color="auto" w:fill="auto"/>
            <w:noWrap/>
            <w:vAlign w:val="bottom"/>
            <w:hideMark/>
          </w:tcPr>
          <w:p w14:paraId="510192CD"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p>
        </w:tc>
        <w:tc>
          <w:tcPr>
            <w:tcW w:w="1126" w:type="pct"/>
            <w:shd w:val="clear" w:color="auto" w:fill="auto"/>
            <w:noWrap/>
            <w:vAlign w:val="bottom"/>
            <w:hideMark/>
          </w:tcPr>
          <w:p w14:paraId="44699797"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6%</w:t>
            </w:r>
          </w:p>
        </w:tc>
        <w:tc>
          <w:tcPr>
            <w:tcW w:w="1126" w:type="pct"/>
            <w:shd w:val="clear" w:color="auto" w:fill="auto"/>
            <w:noWrap/>
            <w:vAlign w:val="bottom"/>
            <w:hideMark/>
          </w:tcPr>
          <w:p w14:paraId="21E962E2"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7%</w:t>
            </w:r>
          </w:p>
        </w:tc>
      </w:tr>
      <w:tr w:rsidR="00692928" w:rsidRPr="002F3FDA" w14:paraId="0CFB21F7" w14:textId="77777777" w:rsidTr="00417830">
        <w:tc>
          <w:tcPr>
            <w:tcW w:w="1451" w:type="pct"/>
            <w:vMerge/>
            <w:shd w:val="clear" w:color="auto" w:fill="auto"/>
            <w:noWrap/>
            <w:vAlign w:val="bottom"/>
            <w:hideMark/>
          </w:tcPr>
          <w:p w14:paraId="74840C63"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c>
          <w:tcPr>
            <w:tcW w:w="1297" w:type="pct"/>
            <w:shd w:val="clear" w:color="auto" w:fill="auto"/>
            <w:noWrap/>
            <w:vAlign w:val="bottom"/>
            <w:hideMark/>
          </w:tcPr>
          <w:p w14:paraId="08DC1BC4"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c>
          <w:tcPr>
            <w:tcW w:w="1126" w:type="pct"/>
            <w:shd w:val="clear" w:color="auto" w:fill="auto"/>
            <w:noWrap/>
            <w:vAlign w:val="bottom"/>
            <w:hideMark/>
          </w:tcPr>
          <w:p w14:paraId="7F21F3F5"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100%</w:t>
            </w:r>
          </w:p>
        </w:tc>
        <w:tc>
          <w:tcPr>
            <w:tcW w:w="1126" w:type="pct"/>
            <w:shd w:val="clear" w:color="auto" w:fill="auto"/>
            <w:noWrap/>
            <w:vAlign w:val="bottom"/>
            <w:hideMark/>
          </w:tcPr>
          <w:p w14:paraId="54990254"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100%</w:t>
            </w:r>
          </w:p>
        </w:tc>
      </w:tr>
    </w:tbl>
    <w:p w14:paraId="1952C538" w14:textId="77777777" w:rsidR="00CE0B74" w:rsidRPr="00935945" w:rsidRDefault="00CE0B74" w:rsidP="00935945">
      <w:pPr>
        <w:adjustRightInd w:val="0"/>
        <w:snapToGrid w:val="0"/>
        <w:spacing w:after="0" w:line="240" w:lineRule="auto"/>
        <w:rPr>
          <w:rFonts w:ascii="Times New Roman" w:hAnsi="Times New Roman" w:cs="Times New Roman"/>
        </w:rPr>
      </w:pPr>
    </w:p>
    <w:p w14:paraId="1764A992" w14:textId="77777777" w:rsidR="00CE0B74" w:rsidRPr="00935945" w:rsidRDefault="00CE0B74" w:rsidP="00935945">
      <w:pPr>
        <w:adjustRightInd w:val="0"/>
        <w:snapToGrid w:val="0"/>
        <w:spacing w:after="0" w:line="240" w:lineRule="auto"/>
        <w:rPr>
          <w:rFonts w:ascii="Times New Roman" w:hAnsi="Times New Roman" w:cs="Times New Roman"/>
          <w:bCs/>
          <w:lang w:eastAsia="ko-KR"/>
        </w:rPr>
        <w:sectPr w:rsidR="00CE0B74" w:rsidRPr="00935945" w:rsidSect="003C6A88">
          <w:pgSz w:w="12240" w:h="15840"/>
          <w:pgMar w:top="1152" w:right="1440" w:bottom="1152" w:left="1440" w:header="720" w:footer="720" w:gutter="0"/>
          <w:cols w:space="720"/>
          <w:docGrid w:linePitch="360"/>
        </w:sectPr>
      </w:pPr>
    </w:p>
    <w:p w14:paraId="0BCA10AC" w14:textId="77777777" w:rsidR="00935945" w:rsidRDefault="00935945" w:rsidP="00935945">
      <w:pPr>
        <w:adjustRightInd w:val="0"/>
        <w:snapToGrid w:val="0"/>
        <w:spacing w:after="0" w:line="240" w:lineRule="auto"/>
        <w:rPr>
          <w:rFonts w:ascii="Times New Roman" w:hAnsi="Times New Roman" w:cs="Times New Roman"/>
          <w:b/>
          <w:lang w:eastAsia="ko-KR"/>
        </w:rPr>
      </w:pPr>
    </w:p>
    <w:p w14:paraId="61EE46A9" w14:textId="77777777" w:rsidR="002D3C17" w:rsidRPr="00935945" w:rsidRDefault="002D3C17" w:rsidP="00935945">
      <w:pPr>
        <w:adjustRightInd w:val="0"/>
        <w:snapToGrid w:val="0"/>
        <w:spacing w:after="0" w:line="240" w:lineRule="auto"/>
        <w:rPr>
          <w:rFonts w:ascii="Times New Roman" w:hAnsi="Times New Roman" w:cs="Times New Roman"/>
          <w:lang w:eastAsia="ko-KR"/>
        </w:rPr>
      </w:pPr>
      <w:r w:rsidRPr="00935945">
        <w:rPr>
          <w:rFonts w:ascii="Times New Roman" w:hAnsi="Times New Roman" w:cs="Times New Roman"/>
          <w:b/>
        </w:rPr>
        <w:t>Table 2</w:t>
      </w:r>
      <w:r w:rsidRPr="00935945">
        <w:rPr>
          <w:rFonts w:ascii="Times New Roman" w:hAnsi="Times New Roman" w:cs="Times New Roman"/>
        </w:rPr>
        <w:t xml:space="preserve">. Fishing effort </w:t>
      </w:r>
      <w:r w:rsidR="00DF5F86" w:rsidRPr="00935945">
        <w:rPr>
          <w:rFonts w:ascii="Times New Roman" w:hAnsi="Times New Roman" w:cs="Times New Roman"/>
        </w:rPr>
        <w:t xml:space="preserve">fishing </w:t>
      </w:r>
      <w:r w:rsidRPr="00935945">
        <w:rPr>
          <w:rFonts w:ascii="Times New Roman" w:hAnsi="Times New Roman" w:cs="Times New Roman"/>
        </w:rPr>
        <w:t>for</w:t>
      </w:r>
      <w:r w:rsidR="00BF5DAB" w:rsidRPr="00935945">
        <w:rPr>
          <w:rFonts w:ascii="Times New Roman" w:hAnsi="Times New Roman" w:cs="Times New Roman"/>
        </w:rPr>
        <w:t xml:space="preserve"> North Pacific albacore</w:t>
      </w:r>
    </w:p>
    <w:tbl>
      <w:tblPr>
        <w:tblW w:w="5000" w:type="pct"/>
        <w:tblLook w:val="04A0" w:firstRow="1" w:lastRow="0" w:firstColumn="1" w:lastColumn="0" w:noHBand="0" w:noVBand="1"/>
      </w:tblPr>
      <w:tblGrid>
        <w:gridCol w:w="1487"/>
        <w:gridCol w:w="1060"/>
        <w:gridCol w:w="1000"/>
        <w:gridCol w:w="783"/>
        <w:gridCol w:w="766"/>
        <w:gridCol w:w="783"/>
        <w:gridCol w:w="766"/>
        <w:gridCol w:w="783"/>
        <w:gridCol w:w="766"/>
        <w:gridCol w:w="783"/>
        <w:gridCol w:w="766"/>
        <w:gridCol w:w="783"/>
        <w:gridCol w:w="766"/>
        <w:gridCol w:w="783"/>
        <w:gridCol w:w="766"/>
        <w:gridCol w:w="783"/>
        <w:gridCol w:w="766"/>
      </w:tblGrid>
      <w:tr w:rsidR="00BC1210" w:rsidRPr="00935945" w14:paraId="6CC06BF1" w14:textId="77777777" w:rsidTr="009A4B0A">
        <w:trPr>
          <w:trHeight w:val="242"/>
        </w:trPr>
        <w:tc>
          <w:tcPr>
            <w:tcW w:w="511"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19B9BC"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CCM</w:t>
            </w:r>
          </w:p>
        </w:tc>
        <w:tc>
          <w:tcPr>
            <w:tcW w:w="437"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EF709D6"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Area</w:t>
            </w:r>
            <w:r w:rsidRPr="00935945">
              <w:rPr>
                <w:rStyle w:val="FootnoteReference"/>
                <w:rFonts w:ascii="Times New Roman" w:eastAsia="Times New Roman" w:hAnsi="Times New Roman" w:cs="Times New Roman"/>
                <w:bCs/>
                <w:sz w:val="20"/>
                <w:szCs w:val="20"/>
              </w:rPr>
              <w:footnoteReference w:id="1"/>
            </w:r>
          </w:p>
        </w:tc>
        <w:tc>
          <w:tcPr>
            <w:tcW w:w="342"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41147B"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Fishery</w:t>
            </w:r>
            <w:r w:rsidRPr="00935945">
              <w:rPr>
                <w:rStyle w:val="FootnoteReference"/>
                <w:rFonts w:ascii="Times New Roman" w:eastAsia="Times New Roman" w:hAnsi="Times New Roman" w:cs="Times New Roman"/>
                <w:bCs/>
                <w:sz w:val="20"/>
                <w:szCs w:val="20"/>
              </w:rPr>
              <w:footnoteReference w:id="2"/>
            </w:r>
          </w:p>
        </w:tc>
        <w:tc>
          <w:tcPr>
            <w:tcW w:w="530"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9BBA64D"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2002-04 Average</w:t>
            </w:r>
          </w:p>
        </w:tc>
        <w:tc>
          <w:tcPr>
            <w:tcW w:w="530"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EE795DD"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2005</w:t>
            </w:r>
          </w:p>
        </w:tc>
        <w:tc>
          <w:tcPr>
            <w:tcW w:w="530"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56D1A7A"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2006</w:t>
            </w:r>
          </w:p>
        </w:tc>
        <w:tc>
          <w:tcPr>
            <w:tcW w:w="530"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59D6FF8"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2007</w:t>
            </w:r>
          </w:p>
        </w:tc>
        <w:tc>
          <w:tcPr>
            <w:tcW w:w="530"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3DD5907"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2008</w:t>
            </w:r>
          </w:p>
        </w:tc>
        <w:tc>
          <w:tcPr>
            <w:tcW w:w="530"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DAD5CE0"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2009</w:t>
            </w:r>
          </w:p>
        </w:tc>
        <w:tc>
          <w:tcPr>
            <w:tcW w:w="530"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ED0D677"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2010</w:t>
            </w:r>
          </w:p>
        </w:tc>
      </w:tr>
      <w:tr w:rsidR="00BC1210" w:rsidRPr="00935945" w14:paraId="7B609609" w14:textId="77777777" w:rsidTr="009A4B0A">
        <w:trPr>
          <w:trHeight w:val="485"/>
        </w:trPr>
        <w:tc>
          <w:tcPr>
            <w:tcW w:w="511"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F9FF27" w14:textId="77777777" w:rsidR="0067724D" w:rsidRPr="00935945" w:rsidRDefault="0067724D" w:rsidP="00935945">
            <w:pPr>
              <w:adjustRightInd w:val="0"/>
              <w:snapToGrid w:val="0"/>
              <w:spacing w:after="0" w:line="240" w:lineRule="auto"/>
              <w:rPr>
                <w:rFonts w:ascii="Times New Roman" w:eastAsia="Times New Roman" w:hAnsi="Times New Roman" w:cs="Times New Roman"/>
                <w:bCs/>
                <w:sz w:val="20"/>
                <w:szCs w:val="20"/>
              </w:rPr>
            </w:pPr>
          </w:p>
        </w:tc>
        <w:tc>
          <w:tcPr>
            <w:tcW w:w="437"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BE45BA" w14:textId="77777777" w:rsidR="0067724D" w:rsidRPr="00935945" w:rsidRDefault="0067724D" w:rsidP="00935945">
            <w:pPr>
              <w:adjustRightInd w:val="0"/>
              <w:snapToGrid w:val="0"/>
              <w:spacing w:after="0" w:line="240" w:lineRule="auto"/>
              <w:rPr>
                <w:rFonts w:ascii="Times New Roman" w:eastAsia="Times New Roman" w:hAnsi="Times New Roman" w:cs="Times New Roman"/>
                <w:bCs/>
                <w:sz w:val="20"/>
                <w:szCs w:val="20"/>
              </w:rPr>
            </w:pPr>
          </w:p>
        </w:tc>
        <w:tc>
          <w:tcPr>
            <w:tcW w:w="342"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78599C8" w14:textId="77777777" w:rsidR="0067724D" w:rsidRPr="00935945" w:rsidRDefault="0067724D" w:rsidP="00935945">
            <w:pPr>
              <w:adjustRightInd w:val="0"/>
              <w:snapToGrid w:val="0"/>
              <w:spacing w:after="0" w:line="240" w:lineRule="auto"/>
              <w:rPr>
                <w:rFonts w:ascii="Times New Roman" w:eastAsia="Times New Roman" w:hAnsi="Times New Roman" w:cs="Times New Roman"/>
                <w:bCs/>
                <w:sz w:val="20"/>
                <w:szCs w:val="20"/>
              </w:rPr>
            </w:pPr>
          </w:p>
        </w:tc>
        <w:tc>
          <w:tcPr>
            <w:tcW w:w="26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B6963C0"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6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5248B46"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6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5FFE40D"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6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4DCCEF0"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6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5FBD615"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6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950B813"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6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8B27F93"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6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2D51FF8"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6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5382058"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6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53DB31A"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6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B0CABD6"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6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028FDD8"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6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F9F1DC9"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6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6468B74"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r>
      <w:tr w:rsidR="00BC1210" w:rsidRPr="00935945" w14:paraId="306412D0" w14:textId="77777777" w:rsidTr="009A4B0A">
        <w:trPr>
          <w:trHeight w:val="214"/>
        </w:trPr>
        <w:tc>
          <w:tcPr>
            <w:tcW w:w="511" w:type="pct"/>
            <w:vMerge w:val="restart"/>
            <w:tcBorders>
              <w:top w:val="single" w:sz="4" w:space="0" w:color="auto"/>
              <w:left w:val="single" w:sz="4" w:space="0" w:color="auto"/>
              <w:right w:val="single" w:sz="4" w:space="0" w:color="auto"/>
            </w:tcBorders>
            <w:shd w:val="clear" w:color="auto" w:fill="auto"/>
            <w:noWrap/>
            <w:hideMark/>
          </w:tcPr>
          <w:p w14:paraId="4368E09D" w14:textId="77777777" w:rsidR="00E42322" w:rsidRPr="00935945" w:rsidRDefault="00E42322"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Canada</w:t>
            </w:r>
            <w:r w:rsidRPr="00935945">
              <w:rPr>
                <w:rStyle w:val="FootnoteReference"/>
                <w:rFonts w:ascii="Times New Roman" w:eastAsia="Times New Roman" w:hAnsi="Times New Roman" w:cs="Times New Roman"/>
                <w:bCs/>
                <w:sz w:val="20"/>
                <w:szCs w:val="20"/>
              </w:rPr>
              <w:footnoteReference w:id="3"/>
            </w:r>
          </w:p>
        </w:tc>
        <w:tc>
          <w:tcPr>
            <w:tcW w:w="437" w:type="pct"/>
            <w:tcBorders>
              <w:top w:val="single" w:sz="4" w:space="0" w:color="auto"/>
              <w:left w:val="single" w:sz="4" w:space="0" w:color="auto"/>
              <w:bottom w:val="single" w:sz="4" w:space="0" w:color="auto"/>
              <w:right w:val="single" w:sz="4" w:space="0" w:color="auto"/>
            </w:tcBorders>
            <w:shd w:val="clear" w:color="auto" w:fill="auto"/>
            <w:noWrap/>
            <w:hideMark/>
          </w:tcPr>
          <w:p w14:paraId="297DBEEE"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342" w:type="pct"/>
            <w:tcBorders>
              <w:top w:val="single" w:sz="4" w:space="0" w:color="auto"/>
              <w:left w:val="single" w:sz="4" w:space="0" w:color="auto"/>
              <w:bottom w:val="single" w:sz="4" w:space="0" w:color="auto"/>
              <w:right w:val="single" w:sz="4" w:space="0" w:color="auto"/>
            </w:tcBorders>
            <w:shd w:val="clear" w:color="auto" w:fill="auto"/>
            <w:hideMark/>
          </w:tcPr>
          <w:p w14:paraId="58126668"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54EF9B97"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215</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0730DAB5"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8,898</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784305FA"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213</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3E4938D0"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8,564</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1A155A1B"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174</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402E8FC8"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6,243</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554EBA8E"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207</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4857BDB1"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6,902</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6914FC8D"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137</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6529917A"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5,773</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06BED083"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138</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6151E73D"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6,540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1E20EB19"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161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6FE7F30C"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7,294</w:t>
            </w:r>
          </w:p>
        </w:tc>
      </w:tr>
      <w:tr w:rsidR="00BC1210" w:rsidRPr="00935945" w14:paraId="67AC3920" w14:textId="77777777" w:rsidTr="009A4B0A">
        <w:trPr>
          <w:trHeight w:val="214"/>
        </w:trPr>
        <w:tc>
          <w:tcPr>
            <w:tcW w:w="511" w:type="pct"/>
            <w:vMerge/>
            <w:tcBorders>
              <w:left w:val="single" w:sz="4" w:space="0" w:color="auto"/>
              <w:bottom w:val="single" w:sz="4" w:space="0" w:color="auto"/>
              <w:right w:val="single" w:sz="4" w:space="0" w:color="auto"/>
            </w:tcBorders>
            <w:shd w:val="clear" w:color="auto" w:fill="auto"/>
            <w:hideMark/>
          </w:tcPr>
          <w:p w14:paraId="0A328E5B"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p>
        </w:tc>
        <w:tc>
          <w:tcPr>
            <w:tcW w:w="437" w:type="pct"/>
            <w:tcBorders>
              <w:top w:val="single" w:sz="4" w:space="0" w:color="auto"/>
              <w:left w:val="single" w:sz="4" w:space="0" w:color="auto"/>
              <w:bottom w:val="single" w:sz="4" w:space="0" w:color="auto"/>
              <w:right w:val="single" w:sz="4" w:space="0" w:color="auto"/>
            </w:tcBorders>
            <w:shd w:val="clear" w:color="auto" w:fill="auto"/>
            <w:noWrap/>
            <w:hideMark/>
          </w:tcPr>
          <w:p w14:paraId="508BF5E6"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CA</w:t>
            </w:r>
            <w:r w:rsidRPr="00935945">
              <w:rPr>
                <w:rStyle w:val="FootnoteReference"/>
                <w:rFonts w:ascii="Times New Roman" w:eastAsia="Times New Roman" w:hAnsi="Times New Roman" w:cs="Times New Roman"/>
                <w:sz w:val="20"/>
                <w:szCs w:val="20"/>
              </w:rPr>
              <w:footnoteReference w:id="4"/>
            </w:r>
            <w:r w:rsidRPr="00935945">
              <w:rPr>
                <w:rFonts w:ascii="Times New Roman" w:eastAsia="Times New Roman" w:hAnsi="Times New Roman" w:cs="Times New Roman"/>
                <w:sz w:val="20"/>
                <w:szCs w:val="20"/>
              </w:rPr>
              <w:t xml:space="preserve"> only</w:t>
            </w:r>
          </w:p>
        </w:tc>
        <w:tc>
          <w:tcPr>
            <w:tcW w:w="342" w:type="pct"/>
            <w:tcBorders>
              <w:top w:val="single" w:sz="4" w:space="0" w:color="auto"/>
              <w:left w:val="single" w:sz="4" w:space="0" w:color="auto"/>
              <w:bottom w:val="single" w:sz="4" w:space="0" w:color="auto"/>
              <w:right w:val="single" w:sz="4" w:space="0" w:color="auto"/>
            </w:tcBorders>
            <w:shd w:val="clear" w:color="auto" w:fill="auto"/>
            <w:hideMark/>
          </w:tcPr>
          <w:p w14:paraId="24656547"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60EB1DC5"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8</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36E20B9F"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256</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18E4B2AC"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18A73725"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56</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61FB44EE"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7F904B07"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5D9B5350"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2AD80300"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3BF7CFCC"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2CEB92D0"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646BF6E6"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1CEBBE62"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1AF36D80"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07BC8E50"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r>
      <w:tr w:rsidR="00BC1210" w:rsidRPr="00935945" w14:paraId="41B0F8BF" w14:textId="77777777" w:rsidTr="009A4B0A">
        <w:trPr>
          <w:trHeight w:val="210"/>
        </w:trPr>
        <w:tc>
          <w:tcPr>
            <w:tcW w:w="51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1864F4" w14:textId="77777777" w:rsidR="007C0283" w:rsidRPr="00935945" w:rsidRDefault="007C0283"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hAnsi="Times New Roman" w:cs="Times New Roman"/>
                <w:kern w:val="2"/>
                <w:sz w:val="20"/>
                <w:szCs w:val="20"/>
                <w:lang w:eastAsia="zh-CN"/>
              </w:rPr>
              <w:t>China</w:t>
            </w:r>
          </w:p>
        </w:tc>
        <w:tc>
          <w:tcPr>
            <w:tcW w:w="4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E5C6CC" w14:textId="77777777" w:rsidR="007C0283" w:rsidRPr="00935945" w:rsidRDefault="007C0283"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hAnsi="Times New Roman" w:cs="Times New Roman"/>
                <w:kern w:val="2"/>
                <w:sz w:val="20"/>
                <w:szCs w:val="20"/>
                <w:lang w:eastAsia="zh-CN"/>
              </w:rPr>
              <w:t>N Pacific</w:t>
            </w:r>
          </w:p>
        </w:tc>
        <w:tc>
          <w:tcPr>
            <w:tcW w:w="34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085800" w14:textId="77777777" w:rsidR="007C0283" w:rsidRPr="00935945" w:rsidRDefault="007C0283"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LL</w:t>
            </w: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4D44F"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10</w:t>
            </w: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1D283"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1</w:t>
            </w:r>
            <w:r w:rsidR="00887105" w:rsidRPr="00935945">
              <w:rPr>
                <w:rFonts w:ascii="Times New Roman" w:eastAsia="SimSun" w:hAnsi="Times New Roman" w:cs="Times New Roman"/>
                <w:kern w:val="2"/>
                <w:sz w:val="20"/>
                <w:szCs w:val="20"/>
                <w:lang w:eastAsia="zh-CN"/>
              </w:rPr>
              <w:t>,</w:t>
            </w:r>
            <w:r w:rsidRPr="00935945">
              <w:rPr>
                <w:rFonts w:ascii="Times New Roman" w:eastAsia="SimSun" w:hAnsi="Times New Roman" w:cs="Times New Roman"/>
                <w:kern w:val="2"/>
                <w:sz w:val="20"/>
                <w:szCs w:val="20"/>
                <w:lang w:eastAsia="zh-CN"/>
              </w:rPr>
              <w:t>250</w:t>
            </w: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5B026"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10</w:t>
            </w: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3835C"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1</w:t>
            </w:r>
            <w:r w:rsidR="00887105" w:rsidRPr="00935945">
              <w:rPr>
                <w:rFonts w:ascii="Times New Roman" w:eastAsia="SimSun" w:hAnsi="Times New Roman" w:cs="Times New Roman"/>
                <w:kern w:val="2"/>
                <w:sz w:val="20"/>
                <w:szCs w:val="20"/>
                <w:lang w:eastAsia="zh-CN"/>
              </w:rPr>
              <w:t>,</w:t>
            </w:r>
            <w:r w:rsidRPr="00935945">
              <w:rPr>
                <w:rFonts w:ascii="Times New Roman" w:eastAsia="SimSun" w:hAnsi="Times New Roman" w:cs="Times New Roman"/>
                <w:kern w:val="2"/>
                <w:sz w:val="20"/>
                <w:szCs w:val="20"/>
                <w:lang w:eastAsia="zh-CN"/>
              </w:rPr>
              <w:t>230</w:t>
            </w: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34D4C"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10</w:t>
            </w: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90D2A"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1150</w:t>
            </w: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EAD2B6"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2</w:t>
            </w: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24A69"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260</w:t>
            </w: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D8420"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2</w:t>
            </w: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927B44"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250</w:t>
            </w: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FD006"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2</w:t>
            </w: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2C345E"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280</w:t>
            </w: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E1F136"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2</w:t>
            </w: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EF7039"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240</w:t>
            </w:r>
          </w:p>
        </w:tc>
      </w:tr>
      <w:tr w:rsidR="00BC1210" w:rsidRPr="00935945" w14:paraId="1334AB01" w14:textId="77777777" w:rsidTr="009A4B0A">
        <w:trPr>
          <w:trHeight w:val="210"/>
        </w:trPr>
        <w:tc>
          <w:tcPr>
            <w:tcW w:w="511" w:type="pct"/>
            <w:vMerge w:val="restart"/>
            <w:tcBorders>
              <w:top w:val="single" w:sz="4" w:space="0" w:color="auto"/>
              <w:left w:val="single" w:sz="4" w:space="0" w:color="auto"/>
              <w:right w:val="single" w:sz="4" w:space="0" w:color="auto"/>
            </w:tcBorders>
            <w:shd w:val="clear" w:color="auto" w:fill="auto"/>
            <w:noWrap/>
            <w:hideMark/>
          </w:tcPr>
          <w:p w14:paraId="3D43A083" w14:textId="77777777" w:rsidR="00E42322" w:rsidRPr="00935945" w:rsidRDefault="00E42322"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Cook Islands</w:t>
            </w:r>
          </w:p>
        </w:tc>
        <w:tc>
          <w:tcPr>
            <w:tcW w:w="437" w:type="pct"/>
            <w:tcBorders>
              <w:top w:val="single" w:sz="4" w:space="0" w:color="auto"/>
              <w:left w:val="single" w:sz="4" w:space="0" w:color="auto"/>
              <w:bottom w:val="single" w:sz="4" w:space="0" w:color="auto"/>
              <w:right w:val="single" w:sz="4" w:space="0" w:color="auto"/>
            </w:tcBorders>
            <w:shd w:val="clear" w:color="auto" w:fill="auto"/>
            <w:noWrap/>
            <w:hideMark/>
          </w:tcPr>
          <w:p w14:paraId="6671955C"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342" w:type="pct"/>
            <w:tcBorders>
              <w:top w:val="single" w:sz="4" w:space="0" w:color="auto"/>
              <w:left w:val="single" w:sz="4" w:space="0" w:color="auto"/>
              <w:bottom w:val="single" w:sz="4" w:space="0" w:color="auto"/>
              <w:right w:val="single" w:sz="4" w:space="0" w:color="auto"/>
            </w:tcBorders>
            <w:shd w:val="clear" w:color="auto" w:fill="auto"/>
            <w:noWrap/>
            <w:hideMark/>
          </w:tcPr>
          <w:p w14:paraId="2E7BC71C"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5D924B19"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4</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5057D453"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183</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5479509D"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4D16766B"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240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71C9C979"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654328A8"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171</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5C7B9F0E"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0D91B6C1"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57</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2A1CB559"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2A65E9C1"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22C56376"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09857140"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5F564D62"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0CE39E18"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r>
      <w:tr w:rsidR="00BC1210" w:rsidRPr="00935945" w14:paraId="08B0627A" w14:textId="77777777" w:rsidTr="006E0C3A">
        <w:trPr>
          <w:trHeight w:val="210"/>
        </w:trPr>
        <w:tc>
          <w:tcPr>
            <w:tcW w:w="511" w:type="pct"/>
            <w:vMerge/>
            <w:tcBorders>
              <w:left w:val="single" w:sz="4" w:space="0" w:color="auto"/>
              <w:bottom w:val="single" w:sz="4" w:space="0" w:color="auto"/>
              <w:right w:val="single" w:sz="4" w:space="0" w:color="auto"/>
            </w:tcBorders>
            <w:shd w:val="clear" w:color="auto" w:fill="auto"/>
            <w:noWrap/>
            <w:hideMark/>
          </w:tcPr>
          <w:p w14:paraId="66910640" w14:textId="77777777" w:rsidR="00E42322" w:rsidRPr="00935945" w:rsidRDefault="00E42322" w:rsidP="00935945">
            <w:pPr>
              <w:adjustRightInd w:val="0"/>
              <w:snapToGrid w:val="0"/>
              <w:spacing w:after="0" w:line="240" w:lineRule="auto"/>
              <w:rPr>
                <w:rFonts w:ascii="Times New Roman" w:eastAsia="Times New Roman" w:hAnsi="Times New Roman" w:cs="Times New Roman"/>
                <w:bCs/>
                <w:sz w:val="20"/>
                <w:szCs w:val="20"/>
              </w:rPr>
            </w:pPr>
          </w:p>
        </w:tc>
        <w:tc>
          <w:tcPr>
            <w:tcW w:w="437" w:type="pct"/>
            <w:tcBorders>
              <w:top w:val="single" w:sz="4" w:space="0" w:color="auto"/>
              <w:left w:val="single" w:sz="4" w:space="0" w:color="auto"/>
              <w:bottom w:val="single" w:sz="4" w:space="0" w:color="auto"/>
              <w:right w:val="single" w:sz="4" w:space="0" w:color="auto"/>
            </w:tcBorders>
            <w:shd w:val="clear" w:color="auto" w:fill="auto"/>
            <w:noWrap/>
            <w:hideMark/>
          </w:tcPr>
          <w:p w14:paraId="64A9AAA0"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342" w:type="pct"/>
            <w:tcBorders>
              <w:top w:val="single" w:sz="4" w:space="0" w:color="auto"/>
              <w:left w:val="single" w:sz="4" w:space="0" w:color="auto"/>
              <w:bottom w:val="single" w:sz="4" w:space="0" w:color="auto"/>
              <w:right w:val="single" w:sz="4" w:space="0" w:color="auto"/>
            </w:tcBorders>
            <w:shd w:val="clear" w:color="auto" w:fill="auto"/>
            <w:noWrap/>
            <w:hideMark/>
          </w:tcPr>
          <w:p w14:paraId="5C03B31C"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14FB2419"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01A48E48"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20F3004D"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255F60E5"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4</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5714E4C7"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57999599"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3A0CF4EF"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1E1D5350"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37</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6611D969"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55CE7792"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17</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6CCE017D"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361C165E"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6E92D4A9"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11F5404C"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r>
      <w:tr w:rsidR="00BC1210" w:rsidRPr="00935945" w14:paraId="65AEE6DA" w14:textId="77777777" w:rsidTr="006E0C3A">
        <w:trPr>
          <w:trHeight w:val="210"/>
        </w:trPr>
        <w:tc>
          <w:tcPr>
            <w:tcW w:w="51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BEA501" w14:textId="77777777" w:rsidR="00692928" w:rsidRPr="00935945" w:rsidRDefault="00692928" w:rsidP="00935945">
            <w:pPr>
              <w:adjustRightInd w:val="0"/>
              <w:snapToGrid w:val="0"/>
              <w:spacing w:after="0" w:line="240" w:lineRule="auto"/>
              <w:rPr>
                <w:rFonts w:ascii="Times New Roman" w:hAnsi="Times New Roman" w:cs="Times New Roman"/>
                <w:bCs/>
                <w:sz w:val="20"/>
                <w:szCs w:val="20"/>
                <w:lang w:eastAsia="ko-KR"/>
              </w:rPr>
            </w:pPr>
            <w:r w:rsidRPr="00935945">
              <w:rPr>
                <w:rFonts w:ascii="Times New Roman" w:hAnsi="Times New Roman" w:cs="Times New Roman"/>
                <w:bCs/>
                <w:sz w:val="20"/>
                <w:szCs w:val="20"/>
                <w:lang w:eastAsia="ko-KR"/>
              </w:rPr>
              <w:t>Fiji</w:t>
            </w:r>
          </w:p>
        </w:tc>
        <w:tc>
          <w:tcPr>
            <w:tcW w:w="437" w:type="pct"/>
            <w:tcBorders>
              <w:top w:val="single" w:sz="4" w:space="0" w:color="auto"/>
              <w:left w:val="single" w:sz="4" w:space="0" w:color="auto"/>
              <w:bottom w:val="single" w:sz="4" w:space="0" w:color="auto"/>
              <w:right w:val="single" w:sz="4" w:space="0" w:color="auto"/>
            </w:tcBorders>
            <w:shd w:val="clear" w:color="auto" w:fill="auto"/>
            <w:noWrap/>
          </w:tcPr>
          <w:p w14:paraId="39CD0A87" w14:textId="77777777" w:rsidR="00692928" w:rsidRPr="00935945" w:rsidRDefault="00692928"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342" w:type="pct"/>
            <w:tcBorders>
              <w:top w:val="single" w:sz="4" w:space="0" w:color="auto"/>
              <w:left w:val="single" w:sz="4" w:space="0" w:color="auto"/>
              <w:bottom w:val="single" w:sz="4" w:space="0" w:color="auto"/>
              <w:right w:val="single" w:sz="4" w:space="0" w:color="auto"/>
            </w:tcBorders>
            <w:shd w:val="clear" w:color="auto" w:fill="auto"/>
            <w:noWrap/>
          </w:tcPr>
          <w:p w14:paraId="0A19BDEE" w14:textId="77777777" w:rsidR="00692928" w:rsidRPr="00935945" w:rsidRDefault="00692928"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1898019F"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1A82E00B"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29D9D113"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24369FE5"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5EA0CD6F"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59F612D5"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503D6AB7"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5F33D98D"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632DE5B7"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72D2821B"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10D643D7"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06F556AA"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0D0A7D25"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666FAF8F"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w:t>
            </w:r>
          </w:p>
        </w:tc>
      </w:tr>
      <w:tr w:rsidR="00BC1210" w:rsidRPr="00935945" w14:paraId="4164EFC8" w14:textId="77777777" w:rsidTr="006E0C3A">
        <w:trPr>
          <w:trHeight w:val="210"/>
        </w:trPr>
        <w:tc>
          <w:tcPr>
            <w:tcW w:w="511" w:type="pct"/>
            <w:vMerge w:val="restart"/>
            <w:tcBorders>
              <w:top w:val="single" w:sz="4" w:space="0" w:color="auto"/>
              <w:left w:val="single" w:sz="4" w:space="0" w:color="auto"/>
              <w:right w:val="single" w:sz="4" w:space="0" w:color="auto"/>
            </w:tcBorders>
            <w:shd w:val="clear" w:color="auto" w:fill="auto"/>
            <w:noWrap/>
            <w:hideMark/>
          </w:tcPr>
          <w:p w14:paraId="01DB143D" w14:textId="77777777" w:rsidR="00DA4E63" w:rsidRPr="00935945" w:rsidRDefault="00DA4E63"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Japan</w:t>
            </w:r>
            <w:r w:rsidRPr="00935945">
              <w:rPr>
                <w:rStyle w:val="FootnoteReference"/>
                <w:rFonts w:ascii="Times New Roman" w:eastAsia="Times New Roman" w:hAnsi="Times New Roman" w:cs="Times New Roman"/>
                <w:bCs/>
                <w:sz w:val="20"/>
                <w:szCs w:val="20"/>
              </w:rPr>
              <w:footnoteReference w:id="5"/>
            </w:r>
          </w:p>
        </w:tc>
        <w:tc>
          <w:tcPr>
            <w:tcW w:w="437" w:type="pct"/>
            <w:tcBorders>
              <w:top w:val="single" w:sz="4" w:space="0" w:color="auto"/>
              <w:left w:val="single" w:sz="4" w:space="0" w:color="auto"/>
              <w:bottom w:val="single" w:sz="4" w:space="0" w:color="auto"/>
              <w:right w:val="single" w:sz="4" w:space="0" w:color="auto"/>
            </w:tcBorders>
            <w:shd w:val="clear" w:color="auto" w:fill="auto"/>
            <w:noWrap/>
            <w:hideMark/>
          </w:tcPr>
          <w:p w14:paraId="4CA40FDF" w14:textId="77777777" w:rsidR="00DA4E63" w:rsidRPr="00935945" w:rsidRDefault="00DA4E63"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CA only</w:t>
            </w:r>
          </w:p>
        </w:tc>
        <w:tc>
          <w:tcPr>
            <w:tcW w:w="342" w:type="pct"/>
            <w:tcBorders>
              <w:top w:val="single" w:sz="4" w:space="0" w:color="auto"/>
              <w:left w:val="single" w:sz="4" w:space="0" w:color="auto"/>
              <w:bottom w:val="single" w:sz="4" w:space="0" w:color="auto"/>
              <w:right w:val="single" w:sz="4" w:space="0" w:color="auto"/>
            </w:tcBorders>
            <w:shd w:val="clear" w:color="auto" w:fill="auto"/>
            <w:noWrap/>
            <w:hideMark/>
          </w:tcPr>
          <w:p w14:paraId="4D01C231" w14:textId="77777777" w:rsidR="00DA4E63" w:rsidRPr="00935945" w:rsidRDefault="00DA4E63"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 Coast</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5783BD06"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296</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73F7663E"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40.988</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751A5B45"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289</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0F2C64EC"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41,197</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35287924"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287</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6CBC37E3"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43,366</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0BB8E931"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273</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4FD6BBAA"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43,480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7BEA51CE"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276</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67513F00"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40,030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32EAC3E2"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280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7369899E" w14:textId="77777777" w:rsidR="00DA4E63" w:rsidRPr="00935945" w:rsidRDefault="00DA4E63"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43,536</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32D16E68"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286</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278556F0" w14:textId="77777777" w:rsidR="00DA4E63" w:rsidRPr="00935945" w:rsidRDefault="00DA4E63"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45,877</w:t>
            </w:r>
          </w:p>
        </w:tc>
      </w:tr>
      <w:tr w:rsidR="00BC1210" w:rsidRPr="00935945" w14:paraId="12A8E6AC" w14:textId="77777777" w:rsidTr="009A4B0A">
        <w:trPr>
          <w:trHeight w:val="210"/>
        </w:trPr>
        <w:tc>
          <w:tcPr>
            <w:tcW w:w="511" w:type="pct"/>
            <w:vMerge/>
            <w:tcBorders>
              <w:left w:val="single" w:sz="4" w:space="0" w:color="auto"/>
              <w:right w:val="single" w:sz="4" w:space="0" w:color="auto"/>
            </w:tcBorders>
            <w:shd w:val="clear" w:color="auto" w:fill="auto"/>
            <w:noWrap/>
            <w:hideMark/>
          </w:tcPr>
          <w:p w14:paraId="584FA724"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p>
        </w:tc>
        <w:tc>
          <w:tcPr>
            <w:tcW w:w="437" w:type="pct"/>
            <w:tcBorders>
              <w:top w:val="single" w:sz="4" w:space="0" w:color="auto"/>
              <w:left w:val="single" w:sz="4" w:space="0" w:color="auto"/>
              <w:bottom w:val="single" w:sz="4" w:space="0" w:color="auto"/>
              <w:right w:val="single" w:sz="4" w:space="0" w:color="auto"/>
            </w:tcBorders>
            <w:shd w:val="clear" w:color="auto" w:fill="auto"/>
            <w:noWrap/>
            <w:hideMark/>
          </w:tcPr>
          <w:p w14:paraId="02CC07F8"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p>
        </w:tc>
        <w:tc>
          <w:tcPr>
            <w:tcW w:w="342" w:type="pct"/>
            <w:tcBorders>
              <w:top w:val="single" w:sz="4" w:space="0" w:color="auto"/>
              <w:left w:val="single" w:sz="4" w:space="0" w:color="auto"/>
              <w:bottom w:val="single" w:sz="4" w:space="0" w:color="auto"/>
              <w:right w:val="single" w:sz="4" w:space="0" w:color="auto"/>
            </w:tcBorders>
            <w:shd w:val="clear" w:color="auto" w:fill="auto"/>
            <w:noWrap/>
            <w:hideMark/>
          </w:tcPr>
          <w:p w14:paraId="685A5A2E"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 DW</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6D42938B"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633</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2E231D81"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rPr>
              <w:t>26,851</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142FA7D2"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591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0345E17C"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rPr>
              <w:t>21,548</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2AE7FC62"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538</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20CA0722"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rPr>
              <w:t>21,186</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0180716E"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494</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378C46C7"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rPr>
              <w:t>21,712</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1B841484"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480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3513D130"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rPr>
              <w:t>17,823</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544CF1FB"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361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26EC1854"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rPr>
              <w:t>12,060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4A6E28CE"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342</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7F203BF3" w14:textId="77777777" w:rsidR="00E42322" w:rsidRPr="00935945" w:rsidRDefault="00E42322"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13,084</w:t>
            </w:r>
          </w:p>
        </w:tc>
      </w:tr>
      <w:tr w:rsidR="00BC1210" w:rsidRPr="00935945" w14:paraId="00ECE9BD" w14:textId="77777777" w:rsidTr="009A4B0A">
        <w:trPr>
          <w:trHeight w:val="210"/>
        </w:trPr>
        <w:tc>
          <w:tcPr>
            <w:tcW w:w="511" w:type="pct"/>
            <w:vMerge/>
            <w:tcBorders>
              <w:left w:val="single" w:sz="4" w:space="0" w:color="auto"/>
              <w:bottom w:val="single" w:sz="4" w:space="0" w:color="auto"/>
              <w:right w:val="single" w:sz="4" w:space="0" w:color="auto"/>
            </w:tcBorders>
            <w:shd w:val="clear" w:color="auto" w:fill="auto"/>
            <w:noWrap/>
            <w:hideMark/>
          </w:tcPr>
          <w:p w14:paraId="74A5FEAB"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p>
        </w:tc>
        <w:tc>
          <w:tcPr>
            <w:tcW w:w="437" w:type="pct"/>
            <w:tcBorders>
              <w:top w:val="single" w:sz="4" w:space="0" w:color="auto"/>
              <w:left w:val="single" w:sz="4" w:space="0" w:color="auto"/>
              <w:bottom w:val="single" w:sz="4" w:space="0" w:color="auto"/>
              <w:right w:val="single" w:sz="4" w:space="0" w:color="auto"/>
            </w:tcBorders>
            <w:shd w:val="clear" w:color="auto" w:fill="auto"/>
            <w:noWrap/>
            <w:hideMark/>
          </w:tcPr>
          <w:p w14:paraId="1F27CA14"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p>
        </w:tc>
        <w:tc>
          <w:tcPr>
            <w:tcW w:w="342" w:type="pct"/>
            <w:tcBorders>
              <w:top w:val="single" w:sz="4" w:space="0" w:color="auto"/>
              <w:left w:val="single" w:sz="4" w:space="0" w:color="auto"/>
              <w:bottom w:val="single" w:sz="4" w:space="0" w:color="auto"/>
              <w:right w:val="single" w:sz="4" w:space="0" w:color="auto"/>
            </w:tcBorders>
            <w:shd w:val="clear" w:color="auto" w:fill="auto"/>
            <w:noWrap/>
            <w:hideMark/>
          </w:tcPr>
          <w:p w14:paraId="548020BB"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PL DW</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52747A01"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141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59794A8F"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19,839</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1D2E33C2"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134</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10844ADC"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20,442</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3E3881EF"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125</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18DD8784"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16,059</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05A496B1"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106</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1635BF92"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16,931</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27031184"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104</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3BC3C7C0"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15,667</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60D2DF93"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104</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14D7E78B"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15,248</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39DA6A81"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101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0B34BABF" w14:textId="77777777" w:rsidR="00E42322" w:rsidRPr="00935945" w:rsidRDefault="00E42322" w:rsidP="00935945">
            <w:pPr>
              <w:adjustRightInd w:val="0"/>
              <w:snapToGrid w:val="0"/>
              <w:spacing w:after="0" w:line="240" w:lineRule="auto"/>
              <w:jc w:val="right"/>
              <w:rPr>
                <w:rFonts w:ascii="Times New Roman" w:eastAsia="MS Mincho" w:hAnsi="Times New Roman" w:cs="Times New Roman"/>
                <w:sz w:val="20"/>
                <w:szCs w:val="20"/>
              </w:rPr>
            </w:pPr>
            <w:r w:rsidRPr="00935945">
              <w:rPr>
                <w:rFonts w:ascii="Times New Roman" w:eastAsia="MS Mincho" w:hAnsi="Times New Roman" w:cs="Times New Roman"/>
                <w:sz w:val="20"/>
                <w:szCs w:val="20"/>
              </w:rPr>
              <w:t>15,541</w:t>
            </w:r>
          </w:p>
        </w:tc>
      </w:tr>
      <w:tr w:rsidR="00BC1210" w:rsidRPr="00935945" w14:paraId="7224E43C" w14:textId="77777777" w:rsidTr="009A4B0A">
        <w:trPr>
          <w:trHeight w:val="64"/>
        </w:trPr>
        <w:tc>
          <w:tcPr>
            <w:tcW w:w="51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CF9B8E" w14:textId="77777777" w:rsidR="007C0283" w:rsidRPr="00935945" w:rsidRDefault="007C0283"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Korea</w:t>
            </w:r>
            <w:r w:rsidRPr="00935945">
              <w:rPr>
                <w:rStyle w:val="FootnoteReference"/>
                <w:rFonts w:ascii="Times New Roman" w:eastAsia="Times New Roman" w:hAnsi="Times New Roman" w:cs="Times New Roman"/>
                <w:bCs/>
                <w:sz w:val="20"/>
                <w:szCs w:val="20"/>
              </w:rPr>
              <w:footnoteReference w:id="6"/>
            </w:r>
          </w:p>
        </w:tc>
        <w:tc>
          <w:tcPr>
            <w:tcW w:w="4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8F4A4B" w14:textId="77777777" w:rsidR="007C0283" w:rsidRPr="00935945" w:rsidRDefault="007C0283"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CA only</w:t>
            </w:r>
          </w:p>
        </w:tc>
        <w:tc>
          <w:tcPr>
            <w:tcW w:w="34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21C499" w14:textId="77777777" w:rsidR="007C0283" w:rsidRPr="00935945" w:rsidRDefault="007C0283"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 DW</w:t>
            </w: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7FFD42"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lang w:eastAsia="ko-KR"/>
              </w:rPr>
              <w:t>13</w:t>
            </w: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239CB3"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lang w:eastAsia="ko-KR"/>
              </w:rPr>
              <w:t>1,072</w:t>
            </w: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3F630F"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C7FCBC"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77A50"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5C0383"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F9821"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3</w:t>
            </w: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BCDCF"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268</w:t>
            </w: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932AEE"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3</w:t>
            </w: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2D72A"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107</w:t>
            </w: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50C8C"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9F29BB"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10C0BA"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E7896"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p>
        </w:tc>
      </w:tr>
      <w:tr w:rsidR="00BC1210" w:rsidRPr="00935945" w14:paraId="2656A8F2" w14:textId="77777777" w:rsidTr="001C2E08">
        <w:trPr>
          <w:trHeight w:val="210"/>
        </w:trPr>
        <w:tc>
          <w:tcPr>
            <w:tcW w:w="511" w:type="pct"/>
            <w:tcBorders>
              <w:top w:val="single" w:sz="4" w:space="0" w:color="auto"/>
              <w:left w:val="single" w:sz="4" w:space="0" w:color="auto"/>
              <w:bottom w:val="single" w:sz="4" w:space="0" w:color="auto"/>
              <w:right w:val="single" w:sz="4" w:space="0" w:color="auto"/>
            </w:tcBorders>
            <w:shd w:val="clear" w:color="auto" w:fill="auto"/>
            <w:noWrap/>
            <w:hideMark/>
          </w:tcPr>
          <w:p w14:paraId="0C54D885" w14:textId="77777777" w:rsidR="006F17E6" w:rsidRPr="00935945" w:rsidRDefault="006F17E6"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Philippines</w:t>
            </w:r>
            <w:r w:rsidR="001C2E08">
              <w:rPr>
                <w:rStyle w:val="FootnoteReference"/>
                <w:rFonts w:ascii="Times New Roman" w:eastAsia="Times New Roman" w:hAnsi="Times New Roman" w:cs="Times New Roman"/>
                <w:bCs/>
                <w:sz w:val="20"/>
                <w:szCs w:val="20"/>
              </w:rPr>
              <w:footnoteReference w:id="7"/>
            </w:r>
          </w:p>
        </w:tc>
        <w:tc>
          <w:tcPr>
            <w:tcW w:w="437" w:type="pct"/>
            <w:tcBorders>
              <w:top w:val="single" w:sz="4" w:space="0" w:color="auto"/>
              <w:left w:val="single" w:sz="4" w:space="0" w:color="auto"/>
              <w:bottom w:val="single" w:sz="4" w:space="0" w:color="auto"/>
              <w:right w:val="single" w:sz="4" w:space="0" w:color="auto"/>
            </w:tcBorders>
            <w:shd w:val="clear" w:color="auto" w:fill="auto"/>
            <w:noWrap/>
            <w:hideMark/>
          </w:tcPr>
          <w:p w14:paraId="2E033092" w14:textId="77777777" w:rsidR="006F17E6" w:rsidRPr="00935945" w:rsidRDefault="006F17E6" w:rsidP="00935945">
            <w:pPr>
              <w:adjustRightInd w:val="0"/>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 Pacific</w:t>
            </w:r>
          </w:p>
        </w:tc>
        <w:tc>
          <w:tcPr>
            <w:tcW w:w="342" w:type="pct"/>
            <w:tcBorders>
              <w:top w:val="single" w:sz="4" w:space="0" w:color="auto"/>
              <w:left w:val="single" w:sz="4" w:space="0" w:color="auto"/>
              <w:bottom w:val="single" w:sz="4" w:space="0" w:color="auto"/>
              <w:right w:val="single" w:sz="4" w:space="0" w:color="auto"/>
            </w:tcBorders>
            <w:shd w:val="clear" w:color="auto" w:fill="auto"/>
            <w:noWrap/>
            <w:hideMark/>
          </w:tcPr>
          <w:p w14:paraId="4B6B2B1A" w14:textId="77777777" w:rsidR="006F17E6" w:rsidRPr="00935945" w:rsidRDefault="006F17E6" w:rsidP="00935945">
            <w:pPr>
              <w:adjustRightInd w:val="0"/>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Handline</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69616B05" w14:textId="77777777" w:rsidR="006F17E6" w:rsidRPr="00935945" w:rsidRDefault="006F17E6"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59539234" w14:textId="77777777" w:rsidR="006F17E6" w:rsidRPr="00935945" w:rsidRDefault="006F17E6" w:rsidP="00935945">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761CCA9A" w14:textId="77777777" w:rsidR="006F17E6" w:rsidRPr="00935945" w:rsidDel="00CE4171" w:rsidRDefault="006F17E6"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49955D7F" w14:textId="77777777" w:rsidR="006F17E6" w:rsidRPr="00935945" w:rsidRDefault="006F17E6" w:rsidP="00935945">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0230AC2E" w14:textId="77777777" w:rsidR="006F17E6" w:rsidRPr="00935945" w:rsidRDefault="006F17E6"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204A086D" w14:textId="77777777" w:rsidR="006F17E6" w:rsidRPr="00935945" w:rsidRDefault="006F17E6" w:rsidP="00935945">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5331FB6A" w14:textId="77777777" w:rsidR="006F17E6" w:rsidRPr="00935945" w:rsidRDefault="006F17E6"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3F86FCBB" w14:textId="77777777" w:rsidR="006F17E6" w:rsidRPr="00935945" w:rsidRDefault="006F17E6" w:rsidP="00935945">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389A6900" w14:textId="77777777" w:rsidR="006F17E6" w:rsidRPr="00935945" w:rsidRDefault="006F17E6"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16BB0164" w14:textId="77777777" w:rsidR="006F17E6" w:rsidRPr="00935945" w:rsidRDefault="006F17E6" w:rsidP="00935945">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1F310B62" w14:textId="77777777" w:rsidR="006F17E6" w:rsidRPr="00935945" w:rsidRDefault="006F17E6"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378E6EF7" w14:textId="77777777" w:rsidR="006F17E6" w:rsidRPr="00935945" w:rsidRDefault="006F17E6" w:rsidP="00935945">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6E43D4B1" w14:textId="77777777" w:rsidR="006F17E6" w:rsidRPr="00935945" w:rsidRDefault="006F17E6"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3B4377C6" w14:textId="77777777" w:rsidR="006F17E6" w:rsidRPr="00935945" w:rsidRDefault="006F17E6" w:rsidP="00935945">
            <w:pPr>
              <w:adjustRightInd w:val="0"/>
              <w:snapToGrid w:val="0"/>
              <w:spacing w:after="0" w:line="240" w:lineRule="auto"/>
              <w:jc w:val="right"/>
              <w:rPr>
                <w:rFonts w:ascii="Times New Roman" w:eastAsia="Times New Roman" w:hAnsi="Times New Roman" w:cs="Times New Roman"/>
                <w:sz w:val="20"/>
                <w:szCs w:val="20"/>
              </w:rPr>
            </w:pPr>
          </w:p>
        </w:tc>
      </w:tr>
      <w:tr w:rsidR="00BC1210" w:rsidRPr="00935945" w14:paraId="6FE315F5" w14:textId="77777777" w:rsidTr="009A4B0A">
        <w:trPr>
          <w:trHeight w:val="210"/>
        </w:trPr>
        <w:tc>
          <w:tcPr>
            <w:tcW w:w="511" w:type="pct"/>
            <w:tcBorders>
              <w:top w:val="single" w:sz="4" w:space="0" w:color="auto"/>
              <w:left w:val="single" w:sz="4" w:space="0" w:color="auto"/>
              <w:bottom w:val="single" w:sz="4" w:space="0" w:color="auto"/>
              <w:right w:val="single" w:sz="4" w:space="0" w:color="auto"/>
            </w:tcBorders>
            <w:shd w:val="clear" w:color="auto" w:fill="auto"/>
            <w:noWrap/>
            <w:hideMark/>
          </w:tcPr>
          <w:p w14:paraId="659C005D" w14:textId="77777777" w:rsidR="0067724D" w:rsidRPr="00935945" w:rsidRDefault="0067724D"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bCs/>
                <w:sz w:val="20"/>
                <w:szCs w:val="20"/>
              </w:rPr>
              <w:t>Chinese Taipei</w:t>
            </w:r>
            <w:r w:rsidRPr="00935945">
              <w:rPr>
                <w:rStyle w:val="FootnoteReference"/>
                <w:rFonts w:ascii="Times New Roman" w:eastAsia="Times New Roman" w:hAnsi="Times New Roman" w:cs="Times New Roman"/>
                <w:bCs/>
                <w:sz w:val="20"/>
                <w:szCs w:val="20"/>
              </w:rPr>
              <w:footnoteReference w:id="8"/>
            </w:r>
          </w:p>
        </w:tc>
        <w:tc>
          <w:tcPr>
            <w:tcW w:w="437" w:type="pct"/>
            <w:tcBorders>
              <w:top w:val="single" w:sz="4" w:space="0" w:color="auto"/>
              <w:left w:val="single" w:sz="4" w:space="0" w:color="auto"/>
              <w:bottom w:val="single" w:sz="4" w:space="0" w:color="auto"/>
              <w:right w:val="single" w:sz="4" w:space="0" w:color="auto"/>
            </w:tcBorders>
            <w:shd w:val="clear" w:color="auto" w:fill="auto"/>
            <w:noWrap/>
            <w:hideMark/>
          </w:tcPr>
          <w:p w14:paraId="2CC6CF52" w14:textId="77777777" w:rsidR="0067724D" w:rsidRPr="00935945" w:rsidRDefault="0067724D"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342" w:type="pct"/>
            <w:tcBorders>
              <w:top w:val="single" w:sz="4" w:space="0" w:color="auto"/>
              <w:left w:val="single" w:sz="4" w:space="0" w:color="auto"/>
              <w:bottom w:val="single" w:sz="4" w:space="0" w:color="auto"/>
              <w:right w:val="single" w:sz="4" w:space="0" w:color="auto"/>
            </w:tcBorders>
            <w:shd w:val="clear" w:color="auto" w:fill="auto"/>
            <w:noWrap/>
            <w:hideMark/>
          </w:tcPr>
          <w:p w14:paraId="620C46F7" w14:textId="77777777" w:rsidR="0067724D" w:rsidRPr="00935945" w:rsidRDefault="0067724D"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LL</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0C0B6B31" w14:textId="77777777" w:rsidR="0067724D" w:rsidRPr="00935945"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25</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2D1BFB23" w14:textId="77777777" w:rsidR="0067724D" w:rsidRPr="00935945" w:rsidRDefault="0067724D" w:rsidP="00935945">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257E3A5E" w14:textId="77777777" w:rsidR="0067724D" w:rsidRPr="00935945"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23</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7691FB04" w14:textId="77777777" w:rsidR="0067724D" w:rsidRPr="00935945"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2,363</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5957C49C" w14:textId="77777777" w:rsidR="0067724D" w:rsidRPr="00935945"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24</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171E6DC4" w14:textId="77777777" w:rsidR="0067724D" w:rsidRPr="00935945"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4,156</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0565AA8F" w14:textId="77777777" w:rsidR="0067724D" w:rsidRPr="00935945"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284CE5D3" w14:textId="77777777" w:rsidR="0067724D" w:rsidRPr="00935945"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3,360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29199A22" w14:textId="77777777" w:rsidR="0067724D" w:rsidRPr="00935945"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18</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563AD2F5" w14:textId="77777777" w:rsidR="0067724D" w:rsidRPr="00935945"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2,603</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29BBDB38" w14:textId="77777777" w:rsidR="0067724D" w:rsidRPr="00935945"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13</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26D5C17F" w14:textId="77777777" w:rsidR="0067724D" w:rsidRPr="00935945"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2,082</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716CE9EB" w14:textId="77777777" w:rsidR="0067724D" w:rsidRPr="00935945"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7A56D2D4" w14:textId="77777777" w:rsidR="0067724D" w:rsidRPr="00935945"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2,093</w:t>
            </w:r>
          </w:p>
        </w:tc>
      </w:tr>
      <w:tr w:rsidR="00BC1210" w:rsidRPr="00935945" w14:paraId="4A4ED3DF" w14:textId="77777777" w:rsidTr="009A4B0A">
        <w:trPr>
          <w:trHeight w:val="255"/>
        </w:trPr>
        <w:tc>
          <w:tcPr>
            <w:tcW w:w="511" w:type="pct"/>
            <w:vMerge w:val="restart"/>
            <w:tcBorders>
              <w:top w:val="single" w:sz="4" w:space="0" w:color="auto"/>
              <w:left w:val="single" w:sz="4" w:space="0" w:color="auto"/>
              <w:right w:val="single" w:sz="4" w:space="0" w:color="auto"/>
            </w:tcBorders>
            <w:shd w:val="clear" w:color="auto" w:fill="auto"/>
            <w:noWrap/>
            <w:hideMark/>
          </w:tcPr>
          <w:p w14:paraId="75CE5D73" w14:textId="77777777" w:rsidR="009A4B0A" w:rsidRPr="00935945" w:rsidRDefault="009A4B0A" w:rsidP="00935945">
            <w:pPr>
              <w:adjustRightInd w:val="0"/>
              <w:snapToGrid w:val="0"/>
              <w:spacing w:after="0" w:line="240" w:lineRule="auto"/>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USA</w:t>
            </w:r>
          </w:p>
        </w:tc>
        <w:tc>
          <w:tcPr>
            <w:tcW w:w="437" w:type="pct"/>
            <w:tcBorders>
              <w:top w:val="single" w:sz="4" w:space="0" w:color="auto"/>
              <w:left w:val="single" w:sz="4" w:space="0" w:color="auto"/>
              <w:bottom w:val="single" w:sz="4" w:space="0" w:color="auto"/>
              <w:right w:val="single" w:sz="4" w:space="0" w:color="auto"/>
            </w:tcBorders>
            <w:shd w:val="clear" w:color="auto" w:fill="auto"/>
            <w:noWrap/>
            <w:hideMark/>
          </w:tcPr>
          <w:p w14:paraId="08E3F1F4" w14:textId="77777777" w:rsidR="009A4B0A" w:rsidRPr="00935945" w:rsidRDefault="009A4B0A"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342" w:type="pct"/>
            <w:tcBorders>
              <w:top w:val="single" w:sz="4" w:space="0" w:color="auto"/>
              <w:left w:val="single" w:sz="4" w:space="0" w:color="auto"/>
              <w:bottom w:val="single" w:sz="4" w:space="0" w:color="auto"/>
              <w:right w:val="single" w:sz="4" w:space="0" w:color="auto"/>
            </w:tcBorders>
            <w:shd w:val="clear" w:color="auto" w:fill="auto"/>
            <w:hideMark/>
          </w:tcPr>
          <w:p w14:paraId="2BC5C3C8" w14:textId="77777777" w:rsidR="009A4B0A" w:rsidRPr="00935945" w:rsidRDefault="009A4B0A"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5CF49497"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2DF542E4"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13,311</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3513FD18"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5AE15A82"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11,552</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125A106F"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243538AF"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10,892</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28CC5A8E"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42BAD047"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11,552</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13D513B4"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7061A70C"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11,138</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6D525C36"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0BA87057"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13,339</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57EA82A9"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5AA36B0E"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13,076</w:t>
            </w:r>
          </w:p>
        </w:tc>
      </w:tr>
      <w:tr w:rsidR="00BC1210" w:rsidRPr="00935945" w14:paraId="5A02F07F" w14:textId="77777777" w:rsidTr="009A4B0A">
        <w:trPr>
          <w:trHeight w:val="255"/>
        </w:trPr>
        <w:tc>
          <w:tcPr>
            <w:tcW w:w="511" w:type="pct"/>
            <w:vMerge/>
            <w:tcBorders>
              <w:left w:val="single" w:sz="4" w:space="0" w:color="auto"/>
              <w:bottom w:val="single" w:sz="4" w:space="0" w:color="auto"/>
              <w:right w:val="single" w:sz="4" w:space="0" w:color="auto"/>
            </w:tcBorders>
            <w:shd w:val="clear" w:color="auto" w:fill="auto"/>
            <w:noWrap/>
          </w:tcPr>
          <w:p w14:paraId="4D22FF68" w14:textId="77777777" w:rsidR="005E1D4F" w:rsidRPr="00935945" w:rsidRDefault="005E1D4F" w:rsidP="00935945">
            <w:pPr>
              <w:adjustRightInd w:val="0"/>
              <w:snapToGrid w:val="0"/>
              <w:spacing w:after="0" w:line="240" w:lineRule="auto"/>
              <w:rPr>
                <w:rFonts w:ascii="Times New Roman" w:eastAsia="Times New Roman" w:hAnsi="Times New Roman" w:cs="Times New Roman"/>
                <w:bCs/>
                <w:sz w:val="20"/>
                <w:szCs w:val="20"/>
              </w:rPr>
            </w:pPr>
          </w:p>
        </w:tc>
        <w:tc>
          <w:tcPr>
            <w:tcW w:w="437" w:type="pct"/>
            <w:tcBorders>
              <w:top w:val="single" w:sz="4" w:space="0" w:color="auto"/>
              <w:left w:val="single" w:sz="4" w:space="0" w:color="auto"/>
              <w:bottom w:val="single" w:sz="4" w:space="0" w:color="auto"/>
              <w:right w:val="single" w:sz="4" w:space="0" w:color="auto"/>
            </w:tcBorders>
            <w:shd w:val="clear" w:color="auto" w:fill="auto"/>
            <w:noWrap/>
          </w:tcPr>
          <w:p w14:paraId="52AD1A1D" w14:textId="77777777" w:rsidR="005E1D4F" w:rsidRPr="00935945" w:rsidRDefault="005E1D4F"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CA only</w:t>
            </w:r>
          </w:p>
        </w:tc>
        <w:tc>
          <w:tcPr>
            <w:tcW w:w="342" w:type="pct"/>
            <w:tcBorders>
              <w:top w:val="single" w:sz="4" w:space="0" w:color="auto"/>
              <w:left w:val="single" w:sz="4" w:space="0" w:color="auto"/>
              <w:bottom w:val="single" w:sz="4" w:space="0" w:color="auto"/>
              <w:right w:val="single" w:sz="4" w:space="0" w:color="auto"/>
            </w:tcBorders>
            <w:shd w:val="clear" w:color="auto" w:fill="auto"/>
          </w:tcPr>
          <w:p w14:paraId="55CFA280" w14:textId="77777777" w:rsidR="005E1D4F" w:rsidRPr="00935945" w:rsidRDefault="005E1D4F"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1999EBC8"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40F724FC" w14:textId="77777777" w:rsidR="005E1D4F" w:rsidRPr="00935945" w:rsidDel="00E42322" w:rsidRDefault="005E1D4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789</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64529C67"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504718D9" w14:textId="77777777" w:rsidR="005E1D4F" w:rsidRPr="00935945" w:rsidDel="00E42322" w:rsidRDefault="005E1D4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371</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52911938"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238151C3" w14:textId="77777777" w:rsidR="005E1D4F" w:rsidRPr="00935945" w:rsidDel="00E42322" w:rsidRDefault="005E1D4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66</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332A6634"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7C9FB3DA" w14:textId="77777777" w:rsidR="005E1D4F" w:rsidRPr="00935945" w:rsidDel="00E42322" w:rsidRDefault="005E1D4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42</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15C39FAB"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0CD12523"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4E8A642A"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2E317ECB" w14:textId="77777777" w:rsidR="005E1D4F" w:rsidRPr="00935945" w:rsidDel="00E42322" w:rsidRDefault="005E1D4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3BD9FBED"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34A28632" w14:textId="77777777" w:rsidR="005E1D4F" w:rsidRPr="00935945" w:rsidDel="00E42322" w:rsidRDefault="005E1D4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w:t>
            </w:r>
          </w:p>
        </w:tc>
      </w:tr>
      <w:tr w:rsidR="00BC1210" w:rsidRPr="00935945" w14:paraId="0821A613" w14:textId="77777777" w:rsidTr="009A4B0A">
        <w:trPr>
          <w:trHeight w:val="210"/>
        </w:trPr>
        <w:tc>
          <w:tcPr>
            <w:tcW w:w="511" w:type="pct"/>
            <w:tcBorders>
              <w:top w:val="single" w:sz="4" w:space="0" w:color="auto"/>
              <w:left w:val="single" w:sz="4" w:space="0" w:color="auto"/>
              <w:bottom w:val="single" w:sz="4" w:space="0" w:color="auto"/>
              <w:right w:val="single" w:sz="4" w:space="0" w:color="auto"/>
            </w:tcBorders>
            <w:shd w:val="clear" w:color="auto" w:fill="auto"/>
            <w:noWrap/>
            <w:hideMark/>
          </w:tcPr>
          <w:p w14:paraId="3DD12B27" w14:textId="77777777" w:rsidR="005E1D4F" w:rsidRPr="00935945" w:rsidRDefault="005E1D4F"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Vanuatu</w:t>
            </w:r>
          </w:p>
        </w:tc>
        <w:tc>
          <w:tcPr>
            <w:tcW w:w="437" w:type="pct"/>
            <w:tcBorders>
              <w:top w:val="single" w:sz="4" w:space="0" w:color="auto"/>
              <w:left w:val="single" w:sz="4" w:space="0" w:color="auto"/>
              <w:bottom w:val="single" w:sz="4" w:space="0" w:color="auto"/>
              <w:right w:val="single" w:sz="4" w:space="0" w:color="auto"/>
            </w:tcBorders>
            <w:shd w:val="clear" w:color="auto" w:fill="auto"/>
            <w:noWrap/>
            <w:hideMark/>
          </w:tcPr>
          <w:p w14:paraId="1C714A0B" w14:textId="77777777" w:rsidR="005E1D4F" w:rsidRPr="00935945" w:rsidRDefault="005E1D4F"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342" w:type="pct"/>
            <w:tcBorders>
              <w:top w:val="single" w:sz="4" w:space="0" w:color="auto"/>
              <w:left w:val="single" w:sz="4" w:space="0" w:color="auto"/>
              <w:bottom w:val="single" w:sz="4" w:space="0" w:color="auto"/>
              <w:right w:val="single" w:sz="4" w:space="0" w:color="auto"/>
            </w:tcBorders>
            <w:shd w:val="clear" w:color="auto" w:fill="auto"/>
            <w:noWrap/>
            <w:hideMark/>
          </w:tcPr>
          <w:p w14:paraId="4132376D" w14:textId="77777777" w:rsidR="005E1D4F" w:rsidRPr="00935945" w:rsidRDefault="00BC1210" w:rsidP="00935945">
            <w:pPr>
              <w:adjustRightInd w:val="0"/>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LL</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3E85299D" w14:textId="77777777" w:rsidR="005E1D4F" w:rsidRPr="00935945" w:rsidRDefault="00BC1210" w:rsidP="00BC1210">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26 </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159A3DC9" w14:textId="77777777" w:rsidR="00BC1210" w:rsidRDefault="00BC1210"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1,348</w:t>
            </w:r>
          </w:p>
          <w:p w14:paraId="59410203"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2DF71D8F"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37</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7C35C313"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4,394</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35899EB9" w14:textId="77777777" w:rsidR="00BC1210" w:rsidRDefault="00BC1210"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55 </w:t>
            </w:r>
          </w:p>
          <w:p w14:paraId="7B9AEB8E"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014BAA50" w14:textId="77777777" w:rsidR="00BC1210" w:rsidRDefault="00BC1210"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3,196</w:t>
            </w:r>
          </w:p>
          <w:p w14:paraId="4ED17F20"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5606D414" w14:textId="77777777" w:rsidR="00BC1210" w:rsidRDefault="00BC1210"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36</w:t>
            </w:r>
          </w:p>
          <w:p w14:paraId="5F02E652"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0D4AB694" w14:textId="77777777" w:rsidR="00BC1210" w:rsidRDefault="00BC1210"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2,683</w:t>
            </w:r>
          </w:p>
          <w:p w14:paraId="064AF6A1"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04E42E12" w14:textId="77777777" w:rsidR="00BC1210" w:rsidRDefault="00BC1210"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41</w:t>
            </w:r>
          </w:p>
          <w:p w14:paraId="40C82921"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59DEA07E" w14:textId="77777777" w:rsidR="00BC1210" w:rsidRDefault="00BC1210"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2,385</w:t>
            </w:r>
          </w:p>
          <w:p w14:paraId="4CBFE2E1"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786FBB29" w14:textId="77777777" w:rsidR="00BC1210" w:rsidRDefault="00BC1210"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30</w:t>
            </w:r>
          </w:p>
          <w:p w14:paraId="716C0389"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57D0917C" w14:textId="77777777" w:rsidR="00BC1210" w:rsidRDefault="00BC1210"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1,530</w:t>
            </w:r>
          </w:p>
          <w:p w14:paraId="776A1F7B"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3D469EEE" w14:textId="77777777" w:rsidR="00BC1210" w:rsidRDefault="00BC1210"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28 </w:t>
            </w:r>
          </w:p>
          <w:p w14:paraId="594BE401"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4F76E882" w14:textId="77777777" w:rsidR="00BC1210" w:rsidRDefault="00BC1210"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1,515</w:t>
            </w:r>
          </w:p>
          <w:p w14:paraId="1FC29D84"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r>
      <w:tr w:rsidR="00BC1210" w:rsidRPr="00935945" w14:paraId="29B76742" w14:textId="77777777" w:rsidTr="009A4B0A">
        <w:trPr>
          <w:trHeight w:val="210"/>
        </w:trPr>
        <w:tc>
          <w:tcPr>
            <w:tcW w:w="511" w:type="pct"/>
            <w:tcBorders>
              <w:top w:val="single" w:sz="4" w:space="0" w:color="auto"/>
              <w:left w:val="single" w:sz="4" w:space="0" w:color="auto"/>
              <w:bottom w:val="single" w:sz="4" w:space="0" w:color="auto"/>
              <w:right w:val="single" w:sz="4" w:space="0" w:color="auto"/>
            </w:tcBorders>
            <w:shd w:val="clear" w:color="auto" w:fill="auto"/>
            <w:noWrap/>
            <w:hideMark/>
          </w:tcPr>
          <w:p w14:paraId="0DECE792" w14:textId="77777777" w:rsidR="005E1D4F" w:rsidRPr="00935945" w:rsidRDefault="005E1D4F"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Belize</w:t>
            </w:r>
            <w:r w:rsidRPr="00935945">
              <w:rPr>
                <w:rStyle w:val="FootnoteReference"/>
                <w:rFonts w:ascii="Times New Roman" w:eastAsia="Times New Roman" w:hAnsi="Times New Roman" w:cs="Times New Roman"/>
                <w:bCs/>
                <w:sz w:val="20"/>
                <w:szCs w:val="20"/>
              </w:rPr>
              <w:footnoteReference w:id="9"/>
            </w:r>
          </w:p>
        </w:tc>
        <w:tc>
          <w:tcPr>
            <w:tcW w:w="437" w:type="pct"/>
            <w:tcBorders>
              <w:top w:val="single" w:sz="4" w:space="0" w:color="auto"/>
              <w:left w:val="single" w:sz="4" w:space="0" w:color="auto"/>
              <w:bottom w:val="single" w:sz="4" w:space="0" w:color="auto"/>
              <w:right w:val="single" w:sz="4" w:space="0" w:color="auto"/>
            </w:tcBorders>
            <w:shd w:val="clear" w:color="auto" w:fill="auto"/>
            <w:noWrap/>
            <w:hideMark/>
          </w:tcPr>
          <w:p w14:paraId="547C7626" w14:textId="77777777" w:rsidR="005E1D4F" w:rsidRPr="00935945" w:rsidRDefault="005E1D4F" w:rsidP="00935945">
            <w:pPr>
              <w:adjustRightInd w:val="0"/>
              <w:snapToGrid w:val="0"/>
              <w:spacing w:after="0" w:line="240" w:lineRule="auto"/>
              <w:rPr>
                <w:rFonts w:ascii="Times New Roman" w:eastAsia="Times New Roman" w:hAnsi="Times New Roman" w:cs="Times New Roman"/>
                <w:sz w:val="20"/>
                <w:szCs w:val="20"/>
              </w:rPr>
            </w:pPr>
          </w:p>
        </w:tc>
        <w:tc>
          <w:tcPr>
            <w:tcW w:w="342" w:type="pct"/>
            <w:tcBorders>
              <w:top w:val="single" w:sz="4" w:space="0" w:color="auto"/>
              <w:left w:val="single" w:sz="4" w:space="0" w:color="auto"/>
              <w:bottom w:val="single" w:sz="4" w:space="0" w:color="auto"/>
              <w:right w:val="single" w:sz="4" w:space="0" w:color="auto"/>
            </w:tcBorders>
            <w:shd w:val="clear" w:color="auto" w:fill="auto"/>
          </w:tcPr>
          <w:p w14:paraId="45CD6CCA" w14:textId="77777777" w:rsidR="005E1D4F" w:rsidRPr="00935945" w:rsidRDefault="005E1D4F" w:rsidP="00935945">
            <w:pPr>
              <w:adjustRightInd w:val="0"/>
              <w:snapToGrid w:val="0"/>
              <w:spacing w:after="0" w:line="240" w:lineRule="auto"/>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tcPr>
          <w:p w14:paraId="74D36B2E"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tcPr>
          <w:p w14:paraId="6DC3AFD4"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tcPr>
          <w:p w14:paraId="073D5C6B"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580F26D9"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58523297"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646BA9F0"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11634949"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28FF3AFB"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62867145"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5AB445D9"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50E8713E"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40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004D4872"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2FE0E6A0"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49</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61FC5E38"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r>
    </w:tbl>
    <w:p w14:paraId="7C010B71" w14:textId="77777777" w:rsidR="006A68B1" w:rsidRPr="00935945" w:rsidRDefault="00E42322" w:rsidP="00935945">
      <w:pPr>
        <w:adjustRightInd w:val="0"/>
        <w:snapToGrid w:val="0"/>
        <w:spacing w:after="0" w:line="240" w:lineRule="auto"/>
        <w:rPr>
          <w:rFonts w:ascii="Times New Roman" w:hAnsi="Times New Roman" w:cs="Times New Roman"/>
        </w:rPr>
      </w:pPr>
      <w:r w:rsidRPr="00935945">
        <w:rPr>
          <w:rFonts w:ascii="Times New Roman" w:hAnsi="Times New Roman" w:cs="Times New Roman"/>
        </w:rPr>
        <w:t xml:space="preserve">*  Data in the </w:t>
      </w:r>
      <w:r w:rsidR="00784C3E" w:rsidRPr="00935945">
        <w:rPr>
          <w:rFonts w:ascii="Times New Roman" w:hAnsi="Times New Roman" w:cs="Times New Roman"/>
        </w:rPr>
        <w:t>WCP</w:t>
      </w:r>
      <w:r w:rsidR="00784C3E">
        <w:rPr>
          <w:rFonts w:ascii="Times New Roman" w:hAnsi="Times New Roman" w:cs="Times New Roman" w:hint="eastAsia"/>
          <w:lang w:eastAsia="ko-KR"/>
        </w:rPr>
        <w:t>O</w:t>
      </w:r>
      <w:r w:rsidR="00784C3E" w:rsidRPr="00935945">
        <w:rPr>
          <w:rFonts w:ascii="Times New Roman" w:hAnsi="Times New Roman" w:cs="Times New Roman"/>
        </w:rPr>
        <w:t xml:space="preserve"> </w:t>
      </w:r>
      <w:r w:rsidRPr="00935945">
        <w:rPr>
          <w:rFonts w:ascii="Times New Roman" w:hAnsi="Times New Roman" w:cs="Times New Roman"/>
        </w:rPr>
        <w:t>were confidential</w:t>
      </w:r>
    </w:p>
    <w:p w14:paraId="4F20DE4B" w14:textId="77777777" w:rsidR="00DD7170" w:rsidRPr="00935945" w:rsidRDefault="00DD7170" w:rsidP="00935945">
      <w:pPr>
        <w:adjustRightInd w:val="0"/>
        <w:snapToGrid w:val="0"/>
        <w:spacing w:after="0" w:line="240" w:lineRule="auto"/>
        <w:rPr>
          <w:rFonts w:ascii="Times New Roman" w:hAnsi="Times New Roman" w:cs="Times New Roman"/>
          <w:b/>
        </w:rPr>
      </w:pPr>
      <w:r w:rsidRPr="00935945">
        <w:rPr>
          <w:rFonts w:ascii="Times New Roman" w:hAnsi="Times New Roman" w:cs="Times New Roman"/>
          <w:b/>
        </w:rPr>
        <w:br w:type="page"/>
      </w:r>
    </w:p>
    <w:p w14:paraId="3AFCC0FB" w14:textId="77777777" w:rsidR="00935945" w:rsidRDefault="00935945" w:rsidP="00935945">
      <w:pPr>
        <w:adjustRightInd w:val="0"/>
        <w:snapToGrid w:val="0"/>
        <w:spacing w:after="0" w:line="240" w:lineRule="auto"/>
        <w:rPr>
          <w:rFonts w:ascii="Times New Roman" w:hAnsi="Times New Roman" w:cs="Times New Roman"/>
          <w:b/>
          <w:lang w:eastAsia="ko-KR"/>
        </w:rPr>
      </w:pPr>
    </w:p>
    <w:p w14:paraId="0D843FF1" w14:textId="77777777" w:rsidR="00454D26" w:rsidRPr="00935945" w:rsidRDefault="00CD4D5A" w:rsidP="00935945">
      <w:pPr>
        <w:adjustRightInd w:val="0"/>
        <w:snapToGrid w:val="0"/>
        <w:spacing w:after="0" w:line="240" w:lineRule="auto"/>
        <w:rPr>
          <w:rFonts w:ascii="Times New Roman" w:hAnsi="Times New Roman" w:cs="Times New Roman"/>
          <w:lang w:eastAsia="ko-KR"/>
        </w:rPr>
      </w:pPr>
      <w:r w:rsidRPr="00935945">
        <w:rPr>
          <w:rFonts w:ascii="Times New Roman" w:hAnsi="Times New Roman" w:cs="Times New Roman"/>
          <w:b/>
        </w:rPr>
        <w:t>Table 2</w:t>
      </w:r>
      <w:r w:rsidR="003A6D23" w:rsidRPr="00935945">
        <w:rPr>
          <w:rFonts w:ascii="Times New Roman" w:hAnsi="Times New Roman" w:cs="Times New Roman"/>
          <w:b/>
          <w:lang w:eastAsia="ko-KR"/>
        </w:rPr>
        <w:t xml:space="preserve"> (continued)</w:t>
      </w:r>
      <w:r w:rsidRPr="00935945">
        <w:rPr>
          <w:rFonts w:ascii="Times New Roman" w:hAnsi="Times New Roman" w:cs="Times New Roman"/>
        </w:rPr>
        <w:t>. Fishing effort fishing for</w:t>
      </w:r>
      <w:r w:rsidR="00BF5DAB" w:rsidRPr="00935945">
        <w:rPr>
          <w:rFonts w:ascii="Times New Roman" w:hAnsi="Times New Roman" w:cs="Times New Roman"/>
        </w:rPr>
        <w:t xml:space="preserve"> North Pacific albacore</w:t>
      </w:r>
    </w:p>
    <w:tbl>
      <w:tblPr>
        <w:tblW w:w="5000" w:type="pct"/>
        <w:tblLayout w:type="fixed"/>
        <w:tblLook w:val="04A0" w:firstRow="1" w:lastRow="0" w:firstColumn="1" w:lastColumn="0" w:noHBand="0" w:noVBand="1"/>
      </w:tblPr>
      <w:tblGrid>
        <w:gridCol w:w="1252"/>
        <w:gridCol w:w="858"/>
        <w:gridCol w:w="1186"/>
        <w:gridCol w:w="622"/>
        <w:gridCol w:w="797"/>
        <w:gridCol w:w="708"/>
        <w:gridCol w:w="826"/>
        <w:gridCol w:w="702"/>
        <w:gridCol w:w="858"/>
        <w:gridCol w:w="702"/>
        <w:gridCol w:w="944"/>
        <w:gridCol w:w="702"/>
        <w:gridCol w:w="944"/>
        <w:gridCol w:w="702"/>
        <w:gridCol w:w="944"/>
        <w:gridCol w:w="702"/>
        <w:gridCol w:w="941"/>
      </w:tblGrid>
      <w:tr w:rsidR="00D06C88" w:rsidRPr="00935945" w14:paraId="1C7612E6" w14:textId="77777777" w:rsidTr="0067628F">
        <w:trPr>
          <w:trHeight w:val="242"/>
        </w:trPr>
        <w:tc>
          <w:tcPr>
            <w:tcW w:w="435"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95C377"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CCM</w:t>
            </w:r>
          </w:p>
        </w:tc>
        <w:tc>
          <w:tcPr>
            <w:tcW w:w="298"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D786792" w14:textId="77777777" w:rsidR="00BF5DAB" w:rsidRPr="002F3FDA" w:rsidRDefault="00BF5DAB" w:rsidP="002F3FDA">
            <w:pPr>
              <w:adjustRightInd w:val="0"/>
              <w:snapToGrid w:val="0"/>
              <w:spacing w:after="0" w:line="240" w:lineRule="auto"/>
              <w:jc w:val="center"/>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Area</w:t>
            </w:r>
          </w:p>
        </w:tc>
        <w:tc>
          <w:tcPr>
            <w:tcW w:w="412"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2A46DA" w14:textId="77777777" w:rsidR="00BF5DAB" w:rsidRPr="002F3FDA" w:rsidRDefault="00BF5DAB" w:rsidP="002F3FDA">
            <w:pPr>
              <w:adjustRightInd w:val="0"/>
              <w:snapToGrid w:val="0"/>
              <w:spacing w:after="0" w:line="240" w:lineRule="auto"/>
              <w:jc w:val="center"/>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Fishery</w:t>
            </w:r>
          </w:p>
        </w:tc>
        <w:tc>
          <w:tcPr>
            <w:tcW w:w="493"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3ECC194"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2002-04 Average</w:t>
            </w:r>
          </w:p>
        </w:tc>
        <w:tc>
          <w:tcPr>
            <w:tcW w:w="533"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CCB474D"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2011</w:t>
            </w:r>
          </w:p>
        </w:tc>
        <w:tc>
          <w:tcPr>
            <w:tcW w:w="542"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D7B041A"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2012</w:t>
            </w:r>
          </w:p>
        </w:tc>
        <w:tc>
          <w:tcPr>
            <w:tcW w:w="572"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3593CF4"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2013</w:t>
            </w:r>
          </w:p>
        </w:tc>
        <w:tc>
          <w:tcPr>
            <w:tcW w:w="572"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1841882"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2014</w:t>
            </w:r>
          </w:p>
        </w:tc>
        <w:tc>
          <w:tcPr>
            <w:tcW w:w="572"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33AD1216" w14:textId="77777777" w:rsidR="00BF5DAB" w:rsidRPr="00935945" w:rsidRDefault="00BF5DAB" w:rsidP="00935945">
            <w:pPr>
              <w:adjustRightInd w:val="0"/>
              <w:snapToGrid w:val="0"/>
              <w:spacing w:after="0" w:line="240" w:lineRule="auto"/>
              <w:jc w:val="center"/>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201</w:t>
            </w:r>
            <w:r w:rsidRPr="00935945">
              <w:rPr>
                <w:rFonts w:ascii="Times New Roman" w:hAnsi="Times New Roman" w:cs="Times New Roman"/>
                <w:bCs/>
                <w:sz w:val="20"/>
                <w:szCs w:val="20"/>
                <w:lang w:eastAsia="ko-KR"/>
              </w:rPr>
              <w:t>5</w:t>
            </w:r>
          </w:p>
        </w:tc>
        <w:tc>
          <w:tcPr>
            <w:tcW w:w="571"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119BAE30" w14:textId="77777777" w:rsidR="00BF5DAB" w:rsidRPr="00935945" w:rsidRDefault="00BF5DAB" w:rsidP="00935945">
            <w:pPr>
              <w:adjustRightInd w:val="0"/>
              <w:snapToGrid w:val="0"/>
              <w:spacing w:after="0" w:line="240" w:lineRule="auto"/>
              <w:jc w:val="center"/>
              <w:rPr>
                <w:rFonts w:ascii="Times New Roman" w:hAnsi="Times New Roman" w:cs="Times New Roman"/>
                <w:bCs/>
                <w:sz w:val="20"/>
                <w:szCs w:val="20"/>
                <w:lang w:eastAsia="ko-KR"/>
              </w:rPr>
            </w:pPr>
            <w:r w:rsidRPr="00935945">
              <w:rPr>
                <w:rFonts w:ascii="Times New Roman" w:hAnsi="Times New Roman" w:cs="Times New Roman"/>
                <w:bCs/>
                <w:sz w:val="20"/>
                <w:szCs w:val="20"/>
                <w:lang w:eastAsia="ko-KR"/>
              </w:rPr>
              <w:t>2016</w:t>
            </w:r>
          </w:p>
        </w:tc>
      </w:tr>
      <w:tr w:rsidR="0067628F" w:rsidRPr="00935945" w14:paraId="62F3ADA4" w14:textId="77777777" w:rsidTr="0067628F">
        <w:trPr>
          <w:trHeight w:val="485"/>
        </w:trPr>
        <w:tc>
          <w:tcPr>
            <w:tcW w:w="435"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8BFC284" w14:textId="77777777" w:rsidR="00BF5DAB" w:rsidRPr="00935945" w:rsidRDefault="00BF5DAB" w:rsidP="00935945">
            <w:pPr>
              <w:adjustRightInd w:val="0"/>
              <w:snapToGrid w:val="0"/>
              <w:spacing w:after="0" w:line="240" w:lineRule="auto"/>
              <w:rPr>
                <w:rFonts w:ascii="Times New Roman" w:eastAsia="Times New Roman" w:hAnsi="Times New Roman" w:cs="Times New Roman"/>
                <w:bCs/>
                <w:sz w:val="20"/>
                <w:szCs w:val="20"/>
              </w:rPr>
            </w:pPr>
          </w:p>
        </w:tc>
        <w:tc>
          <w:tcPr>
            <w:tcW w:w="298"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962E4C" w14:textId="77777777" w:rsidR="00BF5DAB" w:rsidRPr="00935945" w:rsidRDefault="00BF5DAB" w:rsidP="00935945">
            <w:pPr>
              <w:adjustRightInd w:val="0"/>
              <w:snapToGrid w:val="0"/>
              <w:spacing w:after="0" w:line="240" w:lineRule="auto"/>
              <w:rPr>
                <w:rFonts w:ascii="Times New Roman" w:eastAsia="Times New Roman" w:hAnsi="Times New Roman" w:cs="Times New Roman"/>
                <w:bCs/>
                <w:sz w:val="20"/>
                <w:szCs w:val="20"/>
              </w:rPr>
            </w:pPr>
          </w:p>
        </w:tc>
        <w:tc>
          <w:tcPr>
            <w:tcW w:w="412"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7B0C9F" w14:textId="77777777" w:rsidR="00BF5DAB" w:rsidRPr="00935945" w:rsidRDefault="00BF5DAB" w:rsidP="00935945">
            <w:pPr>
              <w:adjustRightInd w:val="0"/>
              <w:snapToGrid w:val="0"/>
              <w:spacing w:after="0" w:line="240" w:lineRule="auto"/>
              <w:rPr>
                <w:rFonts w:ascii="Times New Roman" w:eastAsia="Times New Roman" w:hAnsi="Times New Roman" w:cs="Times New Roman"/>
                <w:bCs/>
                <w:sz w:val="20"/>
                <w:szCs w:val="20"/>
              </w:rPr>
            </w:pPr>
          </w:p>
        </w:tc>
        <w:tc>
          <w:tcPr>
            <w:tcW w:w="21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EA02912"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7"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1547460"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4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00162BC"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87"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035BAA9"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4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846C29C"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9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DA48CA6"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4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CB49C10"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32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7D3F10D"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4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8D32E07"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32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899A620"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44"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5986DC76"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328"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25C4759B"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44"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7CE093DF"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327"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4E95C6AD"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r>
      <w:tr w:rsidR="0067628F" w:rsidRPr="00935945" w14:paraId="2C10AEBF" w14:textId="77777777" w:rsidTr="0067628F">
        <w:trPr>
          <w:trHeight w:val="214"/>
        </w:trPr>
        <w:tc>
          <w:tcPr>
            <w:tcW w:w="435" w:type="pct"/>
            <w:vMerge w:val="restart"/>
            <w:tcBorders>
              <w:top w:val="single" w:sz="4" w:space="0" w:color="auto"/>
              <w:left w:val="single" w:sz="4" w:space="0" w:color="auto"/>
              <w:right w:val="single" w:sz="4" w:space="0" w:color="auto"/>
            </w:tcBorders>
            <w:shd w:val="clear" w:color="auto" w:fill="auto"/>
            <w:noWrap/>
            <w:hideMark/>
          </w:tcPr>
          <w:p w14:paraId="395961C4" w14:textId="77777777" w:rsidR="00CB4AC5" w:rsidRPr="002F3FDA" w:rsidRDefault="00CB4AC5" w:rsidP="002F3FDA">
            <w:pPr>
              <w:adjustRightInd w:val="0"/>
              <w:snapToGrid w:val="0"/>
              <w:spacing w:after="0" w:line="240" w:lineRule="auto"/>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Canada</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35087957" w14:textId="77777777" w:rsidR="00CB4AC5" w:rsidRPr="00935945" w:rsidRDefault="00CB4AC5"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14:paraId="2123CFFB" w14:textId="77777777" w:rsidR="00CB4AC5" w:rsidRPr="00935945" w:rsidRDefault="00CB4AC5"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16" w:type="pct"/>
            <w:tcBorders>
              <w:top w:val="single" w:sz="4" w:space="0" w:color="auto"/>
              <w:left w:val="single" w:sz="4" w:space="0" w:color="auto"/>
              <w:bottom w:val="single" w:sz="4" w:space="0" w:color="auto"/>
              <w:right w:val="single" w:sz="4" w:space="0" w:color="auto"/>
            </w:tcBorders>
            <w:shd w:val="clear" w:color="auto" w:fill="auto"/>
            <w:noWrap/>
            <w:hideMark/>
          </w:tcPr>
          <w:p w14:paraId="75EE8DB2"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215</w:t>
            </w:r>
          </w:p>
        </w:tc>
        <w:tc>
          <w:tcPr>
            <w:tcW w:w="277" w:type="pct"/>
            <w:tcBorders>
              <w:top w:val="single" w:sz="4" w:space="0" w:color="auto"/>
              <w:left w:val="single" w:sz="4" w:space="0" w:color="auto"/>
              <w:bottom w:val="single" w:sz="4" w:space="0" w:color="auto"/>
              <w:right w:val="single" w:sz="4" w:space="0" w:color="auto"/>
            </w:tcBorders>
            <w:shd w:val="clear" w:color="auto" w:fill="auto"/>
            <w:noWrap/>
            <w:hideMark/>
          </w:tcPr>
          <w:p w14:paraId="5BBEEABC"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8,898</w:t>
            </w:r>
          </w:p>
        </w:tc>
        <w:tc>
          <w:tcPr>
            <w:tcW w:w="246" w:type="pct"/>
            <w:tcBorders>
              <w:top w:val="single" w:sz="4" w:space="0" w:color="auto"/>
              <w:left w:val="single" w:sz="4" w:space="0" w:color="auto"/>
              <w:bottom w:val="single" w:sz="4" w:space="0" w:color="auto"/>
              <w:right w:val="single" w:sz="4" w:space="0" w:color="auto"/>
            </w:tcBorders>
            <w:shd w:val="clear" w:color="auto" w:fill="auto"/>
            <w:noWrap/>
          </w:tcPr>
          <w:p w14:paraId="46401EEA"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161</w:t>
            </w:r>
          </w:p>
        </w:tc>
        <w:tc>
          <w:tcPr>
            <w:tcW w:w="287" w:type="pct"/>
            <w:tcBorders>
              <w:top w:val="single" w:sz="4" w:space="0" w:color="auto"/>
              <w:left w:val="single" w:sz="4" w:space="0" w:color="auto"/>
              <w:bottom w:val="single" w:sz="4" w:space="0" w:color="auto"/>
              <w:right w:val="single" w:sz="4" w:space="0" w:color="auto"/>
            </w:tcBorders>
            <w:shd w:val="clear" w:color="auto" w:fill="auto"/>
            <w:noWrap/>
          </w:tcPr>
          <w:p w14:paraId="24EED113"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8,556</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78D7861D"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172</w:t>
            </w: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7F40F9EC"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5,974</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7AC0C872"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183</w:t>
            </w: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50D6A50A"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6,465</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55865290"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160</w:t>
            </w: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1D1A47AA"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4,747</w:t>
            </w: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143C0713"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164</w:t>
            </w:r>
          </w:p>
        </w:tc>
        <w:tc>
          <w:tcPr>
            <w:tcW w:w="328" w:type="pct"/>
            <w:tcBorders>
              <w:top w:val="single" w:sz="4" w:space="0" w:color="auto"/>
              <w:left w:val="single" w:sz="4" w:space="0" w:color="auto"/>
              <w:bottom w:val="single" w:sz="4" w:space="0" w:color="auto"/>
              <w:right w:val="single" w:sz="4" w:space="0" w:color="auto"/>
            </w:tcBorders>
            <w:shd w:val="clear" w:color="auto" w:fill="auto"/>
          </w:tcPr>
          <w:p w14:paraId="5DE80DDC"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5,197</w:t>
            </w:r>
          </w:p>
        </w:tc>
        <w:tc>
          <w:tcPr>
            <w:tcW w:w="244" w:type="pct"/>
            <w:tcBorders>
              <w:top w:val="single" w:sz="4" w:space="0" w:color="auto"/>
              <w:left w:val="single" w:sz="4" w:space="0" w:color="auto"/>
              <w:bottom w:val="single" w:sz="4" w:space="0" w:color="auto"/>
              <w:right w:val="single" w:sz="4" w:space="0" w:color="auto"/>
            </w:tcBorders>
          </w:tcPr>
          <w:p w14:paraId="2A68A656"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152</w:t>
            </w:r>
          </w:p>
        </w:tc>
        <w:tc>
          <w:tcPr>
            <w:tcW w:w="327" w:type="pct"/>
            <w:tcBorders>
              <w:top w:val="single" w:sz="4" w:space="0" w:color="auto"/>
              <w:left w:val="single" w:sz="4" w:space="0" w:color="auto"/>
              <w:bottom w:val="single" w:sz="4" w:space="0" w:color="auto"/>
              <w:right w:val="single" w:sz="4" w:space="0" w:color="auto"/>
            </w:tcBorders>
          </w:tcPr>
          <w:p w14:paraId="0BC1FCEC"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5,359</w:t>
            </w:r>
          </w:p>
        </w:tc>
      </w:tr>
      <w:tr w:rsidR="0067628F" w:rsidRPr="00935945" w14:paraId="52088936" w14:textId="77777777" w:rsidTr="0067628F">
        <w:trPr>
          <w:trHeight w:val="170"/>
        </w:trPr>
        <w:tc>
          <w:tcPr>
            <w:tcW w:w="435" w:type="pct"/>
            <w:vMerge/>
            <w:tcBorders>
              <w:left w:val="single" w:sz="4" w:space="0" w:color="auto"/>
              <w:bottom w:val="single" w:sz="4" w:space="0" w:color="auto"/>
              <w:right w:val="single" w:sz="4" w:space="0" w:color="auto"/>
            </w:tcBorders>
            <w:shd w:val="clear" w:color="auto" w:fill="auto"/>
            <w:hideMark/>
          </w:tcPr>
          <w:p w14:paraId="170C9408" w14:textId="77777777" w:rsidR="00CB4AC5" w:rsidRPr="00935945" w:rsidRDefault="00CB4AC5" w:rsidP="00935945">
            <w:pPr>
              <w:adjustRightInd w:val="0"/>
              <w:snapToGrid w:val="0"/>
              <w:spacing w:after="0" w:line="240" w:lineRule="auto"/>
              <w:rPr>
                <w:rFonts w:ascii="Times New Roman" w:eastAsia="Times New Roman" w:hAnsi="Times New Roman" w:cs="Times New Roman"/>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5897A4B0" w14:textId="77777777" w:rsidR="00CB4AC5" w:rsidRPr="00935945" w:rsidRDefault="00CB4AC5" w:rsidP="002F3FDA">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CA only</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14:paraId="4C95CD1A" w14:textId="77777777" w:rsidR="00CB4AC5" w:rsidRPr="00935945" w:rsidRDefault="00CB4AC5"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16" w:type="pct"/>
            <w:tcBorders>
              <w:top w:val="single" w:sz="4" w:space="0" w:color="auto"/>
              <w:left w:val="single" w:sz="4" w:space="0" w:color="auto"/>
              <w:bottom w:val="single" w:sz="4" w:space="0" w:color="auto"/>
              <w:right w:val="single" w:sz="4" w:space="0" w:color="auto"/>
            </w:tcBorders>
            <w:shd w:val="clear" w:color="auto" w:fill="auto"/>
            <w:noWrap/>
            <w:hideMark/>
          </w:tcPr>
          <w:p w14:paraId="29EA3E21"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8</w:t>
            </w:r>
          </w:p>
        </w:tc>
        <w:tc>
          <w:tcPr>
            <w:tcW w:w="277" w:type="pct"/>
            <w:tcBorders>
              <w:top w:val="single" w:sz="4" w:space="0" w:color="auto"/>
              <w:left w:val="single" w:sz="4" w:space="0" w:color="auto"/>
              <w:bottom w:val="single" w:sz="4" w:space="0" w:color="auto"/>
              <w:right w:val="single" w:sz="4" w:space="0" w:color="auto"/>
            </w:tcBorders>
            <w:shd w:val="clear" w:color="auto" w:fill="auto"/>
            <w:noWrap/>
            <w:hideMark/>
          </w:tcPr>
          <w:p w14:paraId="1A5E501B"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256</w:t>
            </w:r>
          </w:p>
        </w:tc>
        <w:tc>
          <w:tcPr>
            <w:tcW w:w="246" w:type="pct"/>
            <w:tcBorders>
              <w:top w:val="single" w:sz="4" w:space="0" w:color="auto"/>
              <w:left w:val="single" w:sz="4" w:space="0" w:color="auto"/>
              <w:bottom w:val="single" w:sz="4" w:space="0" w:color="auto"/>
              <w:right w:val="single" w:sz="4" w:space="0" w:color="auto"/>
            </w:tcBorders>
            <w:shd w:val="clear" w:color="auto" w:fill="auto"/>
            <w:noWrap/>
          </w:tcPr>
          <w:p w14:paraId="2F33E6AA"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87" w:type="pct"/>
            <w:tcBorders>
              <w:top w:val="single" w:sz="4" w:space="0" w:color="auto"/>
              <w:left w:val="single" w:sz="4" w:space="0" w:color="auto"/>
              <w:bottom w:val="single" w:sz="4" w:space="0" w:color="auto"/>
              <w:right w:val="single" w:sz="4" w:space="0" w:color="auto"/>
            </w:tcBorders>
            <w:shd w:val="clear" w:color="auto" w:fill="auto"/>
            <w:noWrap/>
          </w:tcPr>
          <w:p w14:paraId="7524CCD7"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3</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1FD34014"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w:t>
            </w: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064E0F5E"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2</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7BB0434A"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34126C4A"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4</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41D116D8"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0D662CA5"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0</w:t>
            </w: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23CB770E"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0</w:t>
            </w:r>
          </w:p>
        </w:tc>
        <w:tc>
          <w:tcPr>
            <w:tcW w:w="328" w:type="pct"/>
            <w:tcBorders>
              <w:top w:val="single" w:sz="4" w:space="0" w:color="auto"/>
              <w:left w:val="single" w:sz="4" w:space="0" w:color="auto"/>
              <w:bottom w:val="single" w:sz="4" w:space="0" w:color="auto"/>
              <w:right w:val="single" w:sz="4" w:space="0" w:color="auto"/>
            </w:tcBorders>
            <w:shd w:val="clear" w:color="auto" w:fill="auto"/>
          </w:tcPr>
          <w:p w14:paraId="4FA32801"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0</w:t>
            </w:r>
          </w:p>
        </w:tc>
        <w:tc>
          <w:tcPr>
            <w:tcW w:w="244" w:type="pct"/>
            <w:tcBorders>
              <w:top w:val="single" w:sz="4" w:space="0" w:color="auto"/>
              <w:left w:val="single" w:sz="4" w:space="0" w:color="auto"/>
              <w:bottom w:val="single" w:sz="4" w:space="0" w:color="auto"/>
              <w:right w:val="single" w:sz="4" w:space="0" w:color="auto"/>
            </w:tcBorders>
          </w:tcPr>
          <w:p w14:paraId="414298FD"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0</w:t>
            </w:r>
          </w:p>
        </w:tc>
        <w:tc>
          <w:tcPr>
            <w:tcW w:w="327" w:type="pct"/>
            <w:tcBorders>
              <w:top w:val="single" w:sz="4" w:space="0" w:color="auto"/>
              <w:left w:val="single" w:sz="4" w:space="0" w:color="auto"/>
              <w:bottom w:val="single" w:sz="4" w:space="0" w:color="auto"/>
              <w:right w:val="single" w:sz="4" w:space="0" w:color="auto"/>
            </w:tcBorders>
          </w:tcPr>
          <w:p w14:paraId="32F3E798"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0</w:t>
            </w:r>
          </w:p>
        </w:tc>
      </w:tr>
      <w:tr w:rsidR="0067628F" w:rsidRPr="00935945" w14:paraId="4C769616" w14:textId="77777777" w:rsidTr="0067628F">
        <w:trPr>
          <w:trHeight w:val="210"/>
        </w:trPr>
        <w:tc>
          <w:tcPr>
            <w:tcW w:w="4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84B209" w14:textId="77777777" w:rsidR="00BF5DAB" w:rsidRPr="00935945" w:rsidRDefault="00BF5DAB"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hAnsi="Times New Roman" w:cs="Times New Roman"/>
                <w:kern w:val="2"/>
                <w:sz w:val="20"/>
                <w:szCs w:val="20"/>
                <w:lang w:eastAsia="zh-CN"/>
              </w:rPr>
              <w:t>China</w:t>
            </w:r>
          </w:p>
        </w:tc>
        <w:tc>
          <w:tcPr>
            <w:tcW w:w="29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AEDFCE" w14:textId="77777777" w:rsidR="00BF5DAB" w:rsidRPr="00935945" w:rsidRDefault="00BF5DAB"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hAnsi="Times New Roman" w:cs="Times New Roman"/>
                <w:kern w:val="2"/>
                <w:sz w:val="20"/>
                <w:szCs w:val="20"/>
                <w:lang w:eastAsia="zh-CN"/>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CCC830" w14:textId="77777777" w:rsidR="00BF5DAB" w:rsidRPr="00935945" w:rsidRDefault="00BF5DAB"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LL</w:t>
            </w:r>
          </w:p>
        </w:tc>
        <w:tc>
          <w:tcPr>
            <w:tcW w:w="2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28B812"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10</w:t>
            </w:r>
          </w:p>
        </w:tc>
        <w:tc>
          <w:tcPr>
            <w:tcW w:w="2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2A7430"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1,250</w:t>
            </w:r>
          </w:p>
        </w:tc>
        <w:tc>
          <w:tcPr>
            <w:tcW w:w="24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B833C5"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kern w:val="2"/>
                <w:sz w:val="20"/>
                <w:szCs w:val="20"/>
                <w:lang w:eastAsia="zh-CN"/>
              </w:rPr>
              <w:t>10</w:t>
            </w:r>
          </w:p>
        </w:tc>
        <w:tc>
          <w:tcPr>
            <w:tcW w:w="28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A700B5"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kern w:val="2"/>
                <w:sz w:val="20"/>
                <w:szCs w:val="20"/>
                <w:lang w:eastAsia="zh-CN"/>
              </w:rPr>
              <w:t>1240</w:t>
            </w:r>
          </w:p>
        </w:tc>
        <w:tc>
          <w:tcPr>
            <w:tcW w:w="2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D2E837"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kern w:val="2"/>
                <w:sz w:val="20"/>
                <w:szCs w:val="20"/>
                <w:lang w:eastAsia="zh-CN"/>
              </w:rPr>
              <w:t>10</w:t>
            </w:r>
          </w:p>
        </w:tc>
        <w:tc>
          <w:tcPr>
            <w:tcW w:w="2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232BE4"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kern w:val="2"/>
                <w:sz w:val="20"/>
                <w:szCs w:val="20"/>
                <w:lang w:eastAsia="zh-CN"/>
              </w:rPr>
              <w:t>1280</w:t>
            </w:r>
          </w:p>
        </w:tc>
        <w:tc>
          <w:tcPr>
            <w:tcW w:w="2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57C696"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kern w:val="2"/>
                <w:sz w:val="20"/>
                <w:szCs w:val="20"/>
                <w:lang w:eastAsia="zh-CN"/>
              </w:rPr>
              <w:t>10</w:t>
            </w: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6A2C9A"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kern w:val="2"/>
                <w:sz w:val="20"/>
                <w:szCs w:val="20"/>
                <w:lang w:eastAsia="zh-CN"/>
              </w:rPr>
              <w:t>1220</w:t>
            </w:r>
          </w:p>
        </w:tc>
        <w:tc>
          <w:tcPr>
            <w:tcW w:w="2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3DEE0E"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kern w:val="2"/>
                <w:sz w:val="20"/>
                <w:szCs w:val="20"/>
                <w:lang w:eastAsia="zh-CN"/>
              </w:rPr>
              <w:t>10</w:t>
            </w: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E26E51"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kern w:val="2"/>
                <w:sz w:val="20"/>
                <w:szCs w:val="20"/>
                <w:lang w:eastAsia="zh-CN"/>
              </w:rPr>
              <w:t>1290</w:t>
            </w: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50AF1475" w14:textId="77777777" w:rsidR="00BF5DAB" w:rsidRPr="00935945" w:rsidRDefault="00BF5DAB" w:rsidP="00935945">
            <w:pPr>
              <w:adjustRightInd w:val="0"/>
              <w:snapToGrid w:val="0"/>
              <w:spacing w:after="0" w:line="240" w:lineRule="auto"/>
              <w:jc w:val="right"/>
              <w:rPr>
                <w:rFonts w:ascii="Times New Roman" w:hAnsi="Times New Roman" w:cs="Times New Roman"/>
                <w:kern w:val="2"/>
                <w:sz w:val="20"/>
                <w:szCs w:val="20"/>
                <w:lang w:eastAsia="ko-KR"/>
              </w:rPr>
            </w:pPr>
            <w:r w:rsidRPr="00935945">
              <w:rPr>
                <w:rFonts w:ascii="Times New Roman" w:hAnsi="Times New Roman" w:cs="Times New Roman"/>
                <w:kern w:val="2"/>
                <w:sz w:val="20"/>
                <w:szCs w:val="20"/>
                <w:lang w:eastAsia="ko-KR"/>
              </w:rPr>
              <w:t>10</w:t>
            </w:r>
          </w:p>
        </w:tc>
        <w:tc>
          <w:tcPr>
            <w:tcW w:w="328" w:type="pct"/>
            <w:tcBorders>
              <w:top w:val="single" w:sz="4" w:space="0" w:color="auto"/>
              <w:left w:val="single" w:sz="4" w:space="0" w:color="auto"/>
              <w:bottom w:val="single" w:sz="4" w:space="0" w:color="auto"/>
              <w:right w:val="single" w:sz="4" w:space="0" w:color="auto"/>
            </w:tcBorders>
            <w:shd w:val="clear" w:color="auto" w:fill="auto"/>
          </w:tcPr>
          <w:p w14:paraId="67B0B03B" w14:textId="77777777" w:rsidR="00BF5DAB" w:rsidRPr="00935945" w:rsidRDefault="00BF5DAB" w:rsidP="00935945">
            <w:pPr>
              <w:adjustRightInd w:val="0"/>
              <w:snapToGrid w:val="0"/>
              <w:spacing w:after="0" w:line="240" w:lineRule="auto"/>
              <w:jc w:val="right"/>
              <w:rPr>
                <w:rFonts w:ascii="Times New Roman" w:hAnsi="Times New Roman" w:cs="Times New Roman"/>
                <w:kern w:val="2"/>
                <w:sz w:val="20"/>
                <w:szCs w:val="20"/>
                <w:lang w:eastAsia="ko-KR"/>
              </w:rPr>
            </w:pPr>
            <w:r w:rsidRPr="00935945">
              <w:rPr>
                <w:rFonts w:ascii="Times New Roman" w:hAnsi="Times New Roman" w:cs="Times New Roman"/>
                <w:kern w:val="2"/>
                <w:sz w:val="20"/>
                <w:szCs w:val="20"/>
                <w:lang w:eastAsia="ko-KR"/>
              </w:rPr>
              <w:t>900</w:t>
            </w: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0065BE93" w14:textId="77777777" w:rsidR="00BF5DAB" w:rsidRPr="00935945" w:rsidRDefault="00134F50" w:rsidP="00935945">
            <w:pPr>
              <w:adjustRightInd w:val="0"/>
              <w:snapToGrid w:val="0"/>
              <w:spacing w:after="0" w:line="240" w:lineRule="auto"/>
              <w:jc w:val="right"/>
              <w:rPr>
                <w:rFonts w:ascii="Times New Roman" w:hAnsi="Times New Roman" w:cs="Times New Roman"/>
                <w:kern w:val="2"/>
                <w:sz w:val="20"/>
                <w:szCs w:val="20"/>
                <w:lang w:eastAsia="ko-KR"/>
              </w:rPr>
            </w:pPr>
            <w:r>
              <w:rPr>
                <w:rFonts w:ascii="Times New Roman" w:hAnsi="Times New Roman" w:cs="Times New Roman" w:hint="eastAsia"/>
                <w:kern w:val="2"/>
                <w:sz w:val="20"/>
                <w:szCs w:val="20"/>
                <w:lang w:eastAsia="ko-KR"/>
              </w:rPr>
              <w:t>10</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5A4CB989" w14:textId="77777777" w:rsidR="00BF5DAB" w:rsidRPr="00935945" w:rsidRDefault="00134F50" w:rsidP="00935945">
            <w:pPr>
              <w:adjustRightInd w:val="0"/>
              <w:snapToGrid w:val="0"/>
              <w:spacing w:after="0" w:line="240" w:lineRule="auto"/>
              <w:jc w:val="right"/>
              <w:rPr>
                <w:rFonts w:ascii="Times New Roman" w:hAnsi="Times New Roman" w:cs="Times New Roman"/>
                <w:kern w:val="2"/>
                <w:sz w:val="20"/>
                <w:szCs w:val="20"/>
                <w:lang w:eastAsia="ko-KR"/>
              </w:rPr>
            </w:pPr>
            <w:r>
              <w:rPr>
                <w:rFonts w:ascii="Times New Roman" w:hAnsi="Times New Roman" w:cs="Times New Roman" w:hint="eastAsia"/>
                <w:kern w:val="2"/>
                <w:sz w:val="20"/>
                <w:szCs w:val="20"/>
                <w:lang w:eastAsia="ko-KR"/>
              </w:rPr>
              <w:t>910</w:t>
            </w:r>
          </w:p>
        </w:tc>
      </w:tr>
      <w:tr w:rsidR="0067628F" w:rsidRPr="00935945" w14:paraId="42EAF44C" w14:textId="77777777" w:rsidTr="0067628F">
        <w:trPr>
          <w:trHeight w:val="210"/>
        </w:trPr>
        <w:tc>
          <w:tcPr>
            <w:tcW w:w="435" w:type="pct"/>
            <w:vMerge w:val="restart"/>
            <w:tcBorders>
              <w:top w:val="single" w:sz="4" w:space="0" w:color="auto"/>
              <w:left w:val="single" w:sz="4" w:space="0" w:color="auto"/>
              <w:right w:val="single" w:sz="4" w:space="0" w:color="auto"/>
            </w:tcBorders>
            <w:shd w:val="clear" w:color="auto" w:fill="auto"/>
            <w:noWrap/>
            <w:hideMark/>
          </w:tcPr>
          <w:p w14:paraId="7C689FA2" w14:textId="77777777" w:rsidR="00BF5DAB" w:rsidRPr="00935945" w:rsidRDefault="00BF5DAB"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Cook Islands</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54C0FB4B" w14:textId="77777777" w:rsidR="00BF5DAB" w:rsidRPr="00935945" w:rsidRDefault="00BF5DAB"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0A754663" w14:textId="77777777" w:rsidR="00BF5DAB" w:rsidRPr="00935945" w:rsidRDefault="00BF5DAB"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16" w:type="pct"/>
            <w:tcBorders>
              <w:top w:val="single" w:sz="4" w:space="0" w:color="auto"/>
              <w:left w:val="single" w:sz="4" w:space="0" w:color="auto"/>
              <w:bottom w:val="single" w:sz="4" w:space="0" w:color="auto"/>
              <w:right w:val="single" w:sz="4" w:space="0" w:color="auto"/>
            </w:tcBorders>
            <w:shd w:val="clear" w:color="auto" w:fill="auto"/>
            <w:noWrap/>
            <w:hideMark/>
          </w:tcPr>
          <w:p w14:paraId="501A0B25"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4</w:t>
            </w:r>
          </w:p>
        </w:tc>
        <w:tc>
          <w:tcPr>
            <w:tcW w:w="277" w:type="pct"/>
            <w:tcBorders>
              <w:top w:val="single" w:sz="4" w:space="0" w:color="auto"/>
              <w:left w:val="single" w:sz="4" w:space="0" w:color="auto"/>
              <w:bottom w:val="single" w:sz="4" w:space="0" w:color="auto"/>
              <w:right w:val="single" w:sz="4" w:space="0" w:color="auto"/>
            </w:tcBorders>
            <w:shd w:val="clear" w:color="auto" w:fill="auto"/>
            <w:noWrap/>
            <w:hideMark/>
          </w:tcPr>
          <w:p w14:paraId="122A79B7"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183</w:t>
            </w:r>
          </w:p>
        </w:tc>
        <w:tc>
          <w:tcPr>
            <w:tcW w:w="246" w:type="pct"/>
            <w:tcBorders>
              <w:top w:val="single" w:sz="4" w:space="0" w:color="auto"/>
              <w:left w:val="single" w:sz="4" w:space="0" w:color="auto"/>
              <w:bottom w:val="single" w:sz="4" w:space="0" w:color="auto"/>
              <w:right w:val="single" w:sz="4" w:space="0" w:color="auto"/>
            </w:tcBorders>
            <w:shd w:val="clear" w:color="auto" w:fill="auto"/>
            <w:noWrap/>
          </w:tcPr>
          <w:p w14:paraId="028C0AD8"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noWrap/>
          </w:tcPr>
          <w:p w14:paraId="5188BE22"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05F30B01"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57F9D804"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26E0E334"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1C78FBE3"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6863FD91"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5F03962A"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27A4B814" w14:textId="77777777" w:rsidR="00BF5DAB" w:rsidRPr="00935945" w:rsidRDefault="00BF5DAB" w:rsidP="00935945">
            <w:pPr>
              <w:adjustRightInd w:val="0"/>
              <w:snapToGrid w:val="0"/>
              <w:spacing w:after="0" w:line="240" w:lineRule="auto"/>
              <w:jc w:val="right"/>
              <w:rPr>
                <w:rFonts w:ascii="Times New Roman" w:hAnsi="Times New Roman" w:cs="Times New Roman"/>
                <w:sz w:val="20"/>
                <w:szCs w:val="20"/>
                <w:lang w:eastAsia="ko-KR"/>
              </w:rPr>
            </w:pPr>
          </w:p>
        </w:tc>
        <w:tc>
          <w:tcPr>
            <w:tcW w:w="328" w:type="pct"/>
            <w:tcBorders>
              <w:top w:val="single" w:sz="4" w:space="0" w:color="auto"/>
              <w:left w:val="single" w:sz="4" w:space="0" w:color="auto"/>
              <w:bottom w:val="single" w:sz="4" w:space="0" w:color="auto"/>
              <w:right w:val="single" w:sz="4" w:space="0" w:color="auto"/>
            </w:tcBorders>
            <w:shd w:val="clear" w:color="auto" w:fill="auto"/>
          </w:tcPr>
          <w:p w14:paraId="7536A38A" w14:textId="77777777" w:rsidR="00BF5DAB" w:rsidRPr="00935945" w:rsidRDefault="00BF5DAB" w:rsidP="00935945">
            <w:pPr>
              <w:adjustRightInd w:val="0"/>
              <w:snapToGrid w:val="0"/>
              <w:spacing w:after="0" w:line="240" w:lineRule="auto"/>
              <w:jc w:val="right"/>
              <w:rPr>
                <w:rFonts w:ascii="Times New Roman" w:hAnsi="Times New Roman" w:cs="Times New Roman"/>
                <w:sz w:val="20"/>
                <w:szCs w:val="20"/>
                <w:lang w:eastAsia="ko-KR"/>
              </w:rPr>
            </w:pP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4C2CE1E3" w14:textId="77777777" w:rsidR="00BF5DAB" w:rsidRPr="00935945" w:rsidRDefault="00BF5DAB" w:rsidP="00935945">
            <w:pPr>
              <w:adjustRightInd w:val="0"/>
              <w:snapToGrid w:val="0"/>
              <w:spacing w:after="0" w:line="240" w:lineRule="auto"/>
              <w:jc w:val="right"/>
              <w:rPr>
                <w:rFonts w:ascii="Times New Roman" w:hAnsi="Times New Roman" w:cs="Times New Roman"/>
                <w:sz w:val="20"/>
                <w:szCs w:val="20"/>
                <w:lang w:eastAsia="ko-KR"/>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70E2ABEF" w14:textId="77777777" w:rsidR="00BF5DAB" w:rsidRPr="00935945" w:rsidRDefault="00BF5DAB" w:rsidP="00935945">
            <w:pPr>
              <w:adjustRightInd w:val="0"/>
              <w:snapToGrid w:val="0"/>
              <w:spacing w:after="0" w:line="240" w:lineRule="auto"/>
              <w:jc w:val="right"/>
              <w:rPr>
                <w:rFonts w:ascii="Times New Roman" w:hAnsi="Times New Roman" w:cs="Times New Roman"/>
                <w:sz w:val="20"/>
                <w:szCs w:val="20"/>
                <w:lang w:eastAsia="ko-KR"/>
              </w:rPr>
            </w:pPr>
          </w:p>
        </w:tc>
      </w:tr>
      <w:tr w:rsidR="0067628F" w:rsidRPr="00935945" w14:paraId="50AB3EA5" w14:textId="77777777" w:rsidTr="0067628F">
        <w:trPr>
          <w:trHeight w:val="210"/>
        </w:trPr>
        <w:tc>
          <w:tcPr>
            <w:tcW w:w="435" w:type="pct"/>
            <w:vMerge/>
            <w:tcBorders>
              <w:left w:val="single" w:sz="4" w:space="0" w:color="auto"/>
              <w:bottom w:val="single" w:sz="4" w:space="0" w:color="auto"/>
              <w:right w:val="single" w:sz="4" w:space="0" w:color="auto"/>
            </w:tcBorders>
            <w:shd w:val="clear" w:color="auto" w:fill="auto"/>
            <w:noWrap/>
            <w:hideMark/>
          </w:tcPr>
          <w:p w14:paraId="4AAAE6D8" w14:textId="77777777" w:rsidR="006715B1" w:rsidRPr="00935945" w:rsidRDefault="006715B1" w:rsidP="00935945">
            <w:pPr>
              <w:adjustRightInd w:val="0"/>
              <w:snapToGrid w:val="0"/>
              <w:spacing w:after="0" w:line="240" w:lineRule="auto"/>
              <w:rPr>
                <w:rFonts w:ascii="Times New Roman" w:eastAsia="Times New Roman" w:hAnsi="Times New Roman" w:cs="Times New Roman"/>
                <w:bCs/>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1966C124" w14:textId="77777777" w:rsidR="006715B1" w:rsidRPr="00935945" w:rsidRDefault="006715B1"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160C3F4C" w14:textId="77777777" w:rsidR="006715B1" w:rsidRPr="00935945" w:rsidRDefault="006715B1"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w:t>
            </w:r>
          </w:p>
        </w:tc>
        <w:tc>
          <w:tcPr>
            <w:tcW w:w="216" w:type="pct"/>
            <w:tcBorders>
              <w:top w:val="single" w:sz="4" w:space="0" w:color="auto"/>
              <w:left w:val="single" w:sz="4" w:space="0" w:color="auto"/>
              <w:bottom w:val="single" w:sz="4" w:space="0" w:color="auto"/>
              <w:right w:val="single" w:sz="4" w:space="0" w:color="auto"/>
            </w:tcBorders>
            <w:shd w:val="clear" w:color="auto" w:fill="auto"/>
            <w:noWrap/>
            <w:hideMark/>
          </w:tcPr>
          <w:p w14:paraId="6EE50971"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77" w:type="pct"/>
            <w:tcBorders>
              <w:top w:val="single" w:sz="4" w:space="0" w:color="auto"/>
              <w:left w:val="single" w:sz="4" w:space="0" w:color="auto"/>
              <w:bottom w:val="single" w:sz="4" w:space="0" w:color="auto"/>
              <w:right w:val="single" w:sz="4" w:space="0" w:color="auto"/>
            </w:tcBorders>
            <w:shd w:val="clear" w:color="auto" w:fill="auto"/>
            <w:noWrap/>
            <w:hideMark/>
          </w:tcPr>
          <w:p w14:paraId="63A83526"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w:t>
            </w:r>
          </w:p>
        </w:tc>
        <w:tc>
          <w:tcPr>
            <w:tcW w:w="246" w:type="pct"/>
            <w:tcBorders>
              <w:top w:val="single" w:sz="4" w:space="0" w:color="auto"/>
              <w:left w:val="single" w:sz="4" w:space="0" w:color="auto"/>
              <w:bottom w:val="single" w:sz="4" w:space="0" w:color="auto"/>
              <w:right w:val="single" w:sz="4" w:space="0" w:color="auto"/>
            </w:tcBorders>
            <w:shd w:val="clear" w:color="auto" w:fill="auto"/>
            <w:noWrap/>
          </w:tcPr>
          <w:p w14:paraId="470BF1CF"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noWrap/>
          </w:tcPr>
          <w:p w14:paraId="30486778"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64B63531"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3D238765"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170E0B6E"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10D9375B"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782D60F7"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7FEDEBCC"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657BEBEA"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lang w:eastAsia="ko-KR"/>
              </w:rPr>
              <w:t>2</w:t>
            </w:r>
          </w:p>
        </w:tc>
        <w:tc>
          <w:tcPr>
            <w:tcW w:w="328" w:type="pct"/>
            <w:tcBorders>
              <w:top w:val="single" w:sz="4" w:space="0" w:color="auto"/>
              <w:left w:val="single" w:sz="4" w:space="0" w:color="auto"/>
              <w:bottom w:val="single" w:sz="4" w:space="0" w:color="auto"/>
              <w:right w:val="single" w:sz="4" w:space="0" w:color="auto"/>
            </w:tcBorders>
            <w:shd w:val="clear" w:color="auto" w:fill="auto"/>
          </w:tcPr>
          <w:p w14:paraId="5E16651F"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lang w:eastAsia="ko-KR"/>
              </w:rPr>
              <w:t>22</w:t>
            </w:r>
          </w:p>
        </w:tc>
        <w:tc>
          <w:tcPr>
            <w:tcW w:w="244" w:type="pct"/>
            <w:tcBorders>
              <w:top w:val="single" w:sz="4" w:space="0" w:color="auto"/>
              <w:left w:val="single" w:sz="4" w:space="0" w:color="auto"/>
              <w:bottom w:val="single" w:sz="4" w:space="0" w:color="auto"/>
              <w:right w:val="single" w:sz="4" w:space="0" w:color="auto"/>
            </w:tcBorders>
          </w:tcPr>
          <w:p w14:paraId="1C322C6F"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lang w:eastAsia="ko-KR"/>
              </w:rPr>
              <w:t>1</w:t>
            </w:r>
          </w:p>
        </w:tc>
        <w:tc>
          <w:tcPr>
            <w:tcW w:w="327" w:type="pct"/>
            <w:tcBorders>
              <w:top w:val="single" w:sz="4" w:space="0" w:color="auto"/>
              <w:left w:val="single" w:sz="4" w:space="0" w:color="auto"/>
              <w:bottom w:val="single" w:sz="4" w:space="0" w:color="auto"/>
              <w:right w:val="single" w:sz="4" w:space="0" w:color="auto"/>
            </w:tcBorders>
          </w:tcPr>
          <w:p w14:paraId="4BDF4D74"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lang w:eastAsia="ko-KR"/>
              </w:rPr>
              <w:t>68</w:t>
            </w:r>
          </w:p>
        </w:tc>
      </w:tr>
      <w:tr w:rsidR="0067628F" w:rsidRPr="00935945" w14:paraId="6F6A6FD4" w14:textId="77777777" w:rsidTr="0067628F">
        <w:trPr>
          <w:trHeight w:val="210"/>
        </w:trPr>
        <w:tc>
          <w:tcPr>
            <w:tcW w:w="43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8F222C" w14:textId="77777777" w:rsidR="00692928" w:rsidRPr="00935945" w:rsidRDefault="00692928" w:rsidP="00935945">
            <w:pPr>
              <w:adjustRightInd w:val="0"/>
              <w:snapToGrid w:val="0"/>
              <w:spacing w:after="0" w:line="240" w:lineRule="auto"/>
              <w:rPr>
                <w:rFonts w:ascii="Times New Roman" w:hAnsi="Times New Roman" w:cs="Times New Roman"/>
                <w:bCs/>
                <w:sz w:val="20"/>
                <w:szCs w:val="20"/>
                <w:lang w:eastAsia="ko-KR"/>
              </w:rPr>
            </w:pPr>
            <w:r w:rsidRPr="00935945">
              <w:rPr>
                <w:rFonts w:ascii="Times New Roman" w:hAnsi="Times New Roman" w:cs="Times New Roman"/>
                <w:bCs/>
                <w:sz w:val="20"/>
                <w:szCs w:val="20"/>
                <w:lang w:eastAsia="ko-KR"/>
              </w:rPr>
              <w:t>Fiji</w:t>
            </w: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121ED0D9" w14:textId="77777777" w:rsidR="00692928" w:rsidRPr="00935945" w:rsidRDefault="00692928"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tcPr>
          <w:p w14:paraId="433EC6A9" w14:textId="77777777" w:rsidR="00692928" w:rsidRPr="00935945" w:rsidRDefault="00692928"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w:t>
            </w:r>
          </w:p>
        </w:tc>
        <w:tc>
          <w:tcPr>
            <w:tcW w:w="216" w:type="pct"/>
            <w:tcBorders>
              <w:top w:val="single" w:sz="4" w:space="0" w:color="auto"/>
              <w:left w:val="single" w:sz="4" w:space="0" w:color="auto"/>
              <w:bottom w:val="single" w:sz="4" w:space="0" w:color="auto"/>
              <w:right w:val="single" w:sz="4" w:space="0" w:color="auto"/>
            </w:tcBorders>
            <w:shd w:val="clear" w:color="auto" w:fill="auto"/>
            <w:noWrap/>
          </w:tcPr>
          <w:p w14:paraId="5A581337"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7" w:type="pct"/>
            <w:tcBorders>
              <w:top w:val="single" w:sz="4" w:space="0" w:color="auto"/>
              <w:left w:val="single" w:sz="4" w:space="0" w:color="auto"/>
              <w:bottom w:val="single" w:sz="4" w:space="0" w:color="auto"/>
              <w:right w:val="single" w:sz="4" w:space="0" w:color="auto"/>
            </w:tcBorders>
            <w:shd w:val="clear" w:color="auto" w:fill="auto"/>
            <w:noWrap/>
          </w:tcPr>
          <w:p w14:paraId="7FE60C4E"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46" w:type="pct"/>
            <w:tcBorders>
              <w:top w:val="single" w:sz="4" w:space="0" w:color="auto"/>
              <w:left w:val="single" w:sz="4" w:space="0" w:color="auto"/>
              <w:bottom w:val="single" w:sz="4" w:space="0" w:color="auto"/>
              <w:right w:val="single" w:sz="4" w:space="0" w:color="auto"/>
            </w:tcBorders>
            <w:shd w:val="clear" w:color="auto" w:fill="auto"/>
            <w:noWrap/>
          </w:tcPr>
          <w:p w14:paraId="3772F8AF"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87" w:type="pct"/>
            <w:tcBorders>
              <w:top w:val="single" w:sz="4" w:space="0" w:color="auto"/>
              <w:left w:val="single" w:sz="4" w:space="0" w:color="auto"/>
              <w:bottom w:val="single" w:sz="4" w:space="0" w:color="auto"/>
              <w:right w:val="single" w:sz="4" w:space="0" w:color="auto"/>
            </w:tcBorders>
            <w:shd w:val="clear" w:color="auto" w:fill="auto"/>
            <w:noWrap/>
          </w:tcPr>
          <w:p w14:paraId="50BB1E3A"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358369F1"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9</w:t>
            </w: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0D841859"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230</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1FA6C0FC"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29</w:t>
            </w: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5B46554B"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920</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3442FE9B"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20</w:t>
            </w: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092E4A6B"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663</w:t>
            </w: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4FE990A2"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10</w:t>
            </w:r>
          </w:p>
        </w:tc>
        <w:tc>
          <w:tcPr>
            <w:tcW w:w="328" w:type="pct"/>
            <w:tcBorders>
              <w:top w:val="single" w:sz="4" w:space="0" w:color="auto"/>
              <w:left w:val="single" w:sz="4" w:space="0" w:color="auto"/>
              <w:bottom w:val="single" w:sz="4" w:space="0" w:color="auto"/>
              <w:right w:val="single" w:sz="4" w:space="0" w:color="auto"/>
            </w:tcBorders>
            <w:shd w:val="clear" w:color="auto" w:fill="auto"/>
          </w:tcPr>
          <w:p w14:paraId="4E5E85AC"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88</w:t>
            </w: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1B3AE3C4"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8</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3D40863C"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170</w:t>
            </w:r>
          </w:p>
        </w:tc>
      </w:tr>
      <w:tr w:rsidR="0067628F" w:rsidRPr="00935945" w14:paraId="39CB52C1" w14:textId="77777777" w:rsidTr="0067628F">
        <w:trPr>
          <w:trHeight w:val="210"/>
        </w:trPr>
        <w:tc>
          <w:tcPr>
            <w:tcW w:w="435" w:type="pct"/>
            <w:vMerge w:val="restart"/>
            <w:tcBorders>
              <w:top w:val="single" w:sz="4" w:space="0" w:color="auto"/>
              <w:left w:val="single" w:sz="4" w:space="0" w:color="auto"/>
              <w:right w:val="single" w:sz="4" w:space="0" w:color="auto"/>
            </w:tcBorders>
            <w:shd w:val="clear" w:color="auto" w:fill="auto"/>
            <w:noWrap/>
            <w:hideMark/>
          </w:tcPr>
          <w:p w14:paraId="61511585" w14:textId="77777777" w:rsidR="00DA4E63" w:rsidRPr="002F3FDA" w:rsidRDefault="00DA4E63" w:rsidP="002F3FDA">
            <w:pPr>
              <w:adjustRightInd w:val="0"/>
              <w:snapToGrid w:val="0"/>
              <w:spacing w:after="0" w:line="240" w:lineRule="auto"/>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Japan</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7EB372BE" w14:textId="77777777" w:rsidR="00DA4E63" w:rsidRPr="00935945" w:rsidRDefault="00DA4E63"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CA only</w:t>
            </w: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4545E4A6" w14:textId="77777777" w:rsidR="00DA4E63" w:rsidRPr="00935945" w:rsidRDefault="00DA4E63"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 Coast</w:t>
            </w:r>
          </w:p>
        </w:tc>
        <w:tc>
          <w:tcPr>
            <w:tcW w:w="216" w:type="pct"/>
            <w:tcBorders>
              <w:top w:val="single" w:sz="4" w:space="0" w:color="auto"/>
              <w:left w:val="single" w:sz="4" w:space="0" w:color="auto"/>
              <w:bottom w:val="single" w:sz="4" w:space="0" w:color="auto"/>
              <w:right w:val="single" w:sz="4" w:space="0" w:color="auto"/>
            </w:tcBorders>
            <w:shd w:val="clear" w:color="auto" w:fill="auto"/>
            <w:noWrap/>
            <w:hideMark/>
          </w:tcPr>
          <w:p w14:paraId="25619770"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Times New Roman" w:hAnsi="Times New Roman" w:cs="Times New Roman"/>
                <w:sz w:val="18"/>
                <w:szCs w:val="18"/>
              </w:rPr>
              <w:t>296</w:t>
            </w:r>
          </w:p>
        </w:tc>
        <w:tc>
          <w:tcPr>
            <w:tcW w:w="277" w:type="pct"/>
            <w:tcBorders>
              <w:top w:val="single" w:sz="4" w:space="0" w:color="auto"/>
              <w:left w:val="single" w:sz="4" w:space="0" w:color="auto"/>
              <w:bottom w:val="single" w:sz="4" w:space="0" w:color="auto"/>
              <w:right w:val="single" w:sz="4" w:space="0" w:color="auto"/>
            </w:tcBorders>
            <w:shd w:val="clear" w:color="auto" w:fill="auto"/>
            <w:noWrap/>
            <w:hideMark/>
          </w:tcPr>
          <w:p w14:paraId="2BFB6314"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MS Mincho" w:hAnsi="Times New Roman" w:cs="Times New Roman"/>
                <w:sz w:val="18"/>
                <w:szCs w:val="18"/>
              </w:rPr>
              <w:t>40</w:t>
            </w:r>
            <w:r w:rsidRPr="0067628F">
              <w:rPr>
                <w:rFonts w:ascii="Times New Roman" w:hAnsi="Times New Roman" w:cs="Times New Roman"/>
                <w:sz w:val="18"/>
                <w:szCs w:val="18"/>
                <w:lang w:eastAsia="ko-KR"/>
              </w:rPr>
              <w:t>,</w:t>
            </w:r>
            <w:r w:rsidRPr="0067628F">
              <w:rPr>
                <w:rFonts w:ascii="Times New Roman" w:eastAsia="MS Mincho" w:hAnsi="Times New Roman" w:cs="Times New Roman"/>
                <w:sz w:val="18"/>
                <w:szCs w:val="18"/>
              </w:rPr>
              <w:t>988</w:t>
            </w:r>
          </w:p>
        </w:tc>
        <w:tc>
          <w:tcPr>
            <w:tcW w:w="246" w:type="pct"/>
            <w:tcBorders>
              <w:top w:val="single" w:sz="4" w:space="0" w:color="auto"/>
              <w:left w:val="single" w:sz="4" w:space="0" w:color="auto"/>
              <w:bottom w:val="single" w:sz="4" w:space="0" w:color="auto"/>
              <w:right w:val="single" w:sz="4" w:space="0" w:color="auto"/>
            </w:tcBorders>
            <w:shd w:val="clear" w:color="auto" w:fill="auto"/>
            <w:noWrap/>
          </w:tcPr>
          <w:p w14:paraId="6614C35D"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273</w:t>
            </w:r>
          </w:p>
        </w:tc>
        <w:tc>
          <w:tcPr>
            <w:tcW w:w="287" w:type="pct"/>
            <w:tcBorders>
              <w:top w:val="single" w:sz="4" w:space="0" w:color="auto"/>
              <w:left w:val="single" w:sz="4" w:space="0" w:color="auto"/>
              <w:bottom w:val="single" w:sz="4" w:space="0" w:color="auto"/>
              <w:right w:val="single" w:sz="4" w:space="0" w:color="auto"/>
            </w:tcBorders>
            <w:shd w:val="clear" w:color="auto" w:fill="auto"/>
            <w:noWrap/>
          </w:tcPr>
          <w:p w14:paraId="4597C377"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42,996</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6A328FA8"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266</w:t>
            </w: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30BE21A9" w14:textId="77777777" w:rsidR="00FC6FC1" w:rsidRDefault="00FC6FC1" w:rsidP="00935945">
            <w:pPr>
              <w:adjustRightInd w:val="0"/>
              <w:snapToGrid w:val="0"/>
              <w:spacing w:after="0" w:line="240" w:lineRule="auto"/>
              <w:jc w:val="right"/>
              <w:rPr>
                <w:rFonts w:ascii="Times New Roman" w:hAnsi="Times New Roman" w:cs="Times New Roman"/>
                <w:sz w:val="20"/>
                <w:szCs w:val="20"/>
                <w:lang w:eastAsia="ko-KR"/>
              </w:rPr>
            </w:pPr>
            <w:r>
              <w:rPr>
                <w:rFonts w:ascii="Times New Roman" w:eastAsia="Times New Roman" w:hAnsi="Times New Roman" w:cs="Times New Roman"/>
                <w:sz w:val="20"/>
                <w:szCs w:val="20"/>
              </w:rPr>
              <w:t>38,977</w:t>
            </w:r>
          </w:p>
          <w:p w14:paraId="091E0D04" w14:textId="77777777" w:rsidR="00DA4E63" w:rsidRPr="0067628F" w:rsidRDefault="00DA4E63" w:rsidP="00FC6FC1">
            <w:pPr>
              <w:adjustRightInd w:val="0"/>
              <w:snapToGrid w:val="0"/>
              <w:spacing w:after="0" w:line="240" w:lineRule="auto"/>
              <w:jc w:val="right"/>
              <w:rPr>
                <w:rFonts w:ascii="Times New Roman" w:eastAsia="Times New Roman" w:hAnsi="Times New Roman" w:cs="Times New Roman"/>
                <w:sz w:val="18"/>
                <w:szCs w:val="18"/>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60E603E7"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248</w:t>
            </w: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7330B09F" w14:textId="77777777" w:rsidR="00FC6FC1" w:rsidRDefault="00FC6FC1" w:rsidP="00935945">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37,529</w:t>
            </w:r>
          </w:p>
          <w:p w14:paraId="2DF4BFB2" w14:textId="77777777" w:rsidR="00DA4E63" w:rsidRPr="0067628F" w:rsidRDefault="00DA4E63" w:rsidP="00FC6FC1">
            <w:pPr>
              <w:adjustRightInd w:val="0"/>
              <w:snapToGrid w:val="0"/>
              <w:spacing w:after="0" w:line="240" w:lineRule="auto"/>
              <w:jc w:val="right"/>
              <w:rPr>
                <w:rFonts w:ascii="Times New Roman" w:hAnsi="Times New Roman" w:cs="Times New Roman"/>
                <w:sz w:val="18"/>
                <w:szCs w:val="18"/>
                <w:lang w:eastAsia="ko-KR"/>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216AD3ED"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246</w:t>
            </w: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1A50F0C9" w14:textId="77777777" w:rsidR="00FC6FC1" w:rsidRDefault="00FC6FC1" w:rsidP="00935945">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35,362</w:t>
            </w:r>
          </w:p>
          <w:p w14:paraId="2E31FFA6" w14:textId="77777777" w:rsidR="00DA4E63" w:rsidRPr="0067628F" w:rsidRDefault="00DA4E63" w:rsidP="00FC6FC1">
            <w:pPr>
              <w:adjustRightInd w:val="0"/>
              <w:snapToGrid w:val="0"/>
              <w:spacing w:after="0" w:line="240" w:lineRule="auto"/>
              <w:jc w:val="right"/>
              <w:rPr>
                <w:rFonts w:ascii="Times New Roman" w:hAnsi="Times New Roman" w:cs="Times New Roman"/>
                <w:sz w:val="18"/>
                <w:szCs w:val="18"/>
                <w:lang w:eastAsia="ko-KR"/>
              </w:rPr>
            </w:pP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4F2958B9" w14:textId="77777777" w:rsidR="00DA4E63" w:rsidRPr="0067628F" w:rsidRDefault="00DA4E63" w:rsidP="00935945">
            <w:pPr>
              <w:adjustRightInd w:val="0"/>
              <w:snapToGrid w:val="0"/>
              <w:spacing w:after="0" w:line="240" w:lineRule="auto"/>
              <w:jc w:val="right"/>
              <w:rPr>
                <w:rFonts w:ascii="Times New Roman" w:eastAsia="MS Mincho" w:hAnsi="Times New Roman" w:cs="Times New Roman"/>
                <w:sz w:val="18"/>
                <w:szCs w:val="18"/>
              </w:rPr>
            </w:pPr>
            <w:r w:rsidRPr="0067628F">
              <w:rPr>
                <w:rFonts w:ascii="Times New Roman" w:eastAsia="MS Mincho" w:hAnsi="Times New Roman" w:cs="Times New Roman"/>
                <w:sz w:val="18"/>
                <w:szCs w:val="18"/>
              </w:rPr>
              <w:t>237</w:t>
            </w:r>
          </w:p>
        </w:tc>
        <w:tc>
          <w:tcPr>
            <w:tcW w:w="328" w:type="pct"/>
            <w:tcBorders>
              <w:top w:val="single" w:sz="4" w:space="0" w:color="auto"/>
              <w:left w:val="single" w:sz="4" w:space="0" w:color="auto"/>
              <w:bottom w:val="single" w:sz="4" w:space="0" w:color="auto"/>
              <w:right w:val="single" w:sz="4" w:space="0" w:color="auto"/>
            </w:tcBorders>
            <w:shd w:val="clear" w:color="auto" w:fill="auto"/>
          </w:tcPr>
          <w:p w14:paraId="003D8DBF" w14:textId="77777777" w:rsidR="00FC6FC1" w:rsidRDefault="00FC6FC1" w:rsidP="00935945">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37.801</w:t>
            </w:r>
          </w:p>
          <w:p w14:paraId="54739860" w14:textId="77777777" w:rsidR="00DA4E63" w:rsidRPr="0067628F" w:rsidRDefault="00DA4E63" w:rsidP="00FC6FC1">
            <w:pPr>
              <w:adjustRightInd w:val="0"/>
              <w:snapToGrid w:val="0"/>
              <w:spacing w:after="0" w:line="240" w:lineRule="auto"/>
              <w:jc w:val="right"/>
              <w:rPr>
                <w:rFonts w:ascii="Times New Roman" w:hAnsi="Times New Roman" w:cs="Times New Roman"/>
                <w:sz w:val="18"/>
                <w:szCs w:val="18"/>
                <w:lang w:eastAsia="ko-KR"/>
              </w:rPr>
            </w:pPr>
          </w:p>
        </w:tc>
        <w:tc>
          <w:tcPr>
            <w:tcW w:w="244" w:type="pct"/>
            <w:tcBorders>
              <w:top w:val="single" w:sz="4" w:space="0" w:color="auto"/>
              <w:left w:val="single" w:sz="4" w:space="0" w:color="auto"/>
              <w:bottom w:val="single" w:sz="4" w:space="0" w:color="auto"/>
              <w:right w:val="single" w:sz="4" w:space="0" w:color="auto"/>
            </w:tcBorders>
          </w:tcPr>
          <w:p w14:paraId="71A9795C" w14:textId="77777777" w:rsidR="00DA4E63" w:rsidRPr="0067628F" w:rsidRDefault="00DA4E63" w:rsidP="00935945">
            <w:pPr>
              <w:adjustRightInd w:val="0"/>
              <w:snapToGrid w:val="0"/>
              <w:spacing w:after="0" w:line="240" w:lineRule="auto"/>
              <w:jc w:val="right"/>
              <w:rPr>
                <w:rFonts w:ascii="Times New Roman" w:eastAsia="MS Mincho" w:hAnsi="Times New Roman" w:cs="Times New Roman"/>
                <w:sz w:val="18"/>
                <w:szCs w:val="18"/>
              </w:rPr>
            </w:pPr>
            <w:r w:rsidRPr="0067628F">
              <w:rPr>
                <w:rFonts w:ascii="Times New Roman" w:eastAsia="MS Mincho" w:hAnsi="Times New Roman" w:cs="Times New Roman"/>
                <w:sz w:val="18"/>
                <w:szCs w:val="18"/>
              </w:rPr>
              <w:t>229</w:t>
            </w:r>
          </w:p>
        </w:tc>
        <w:tc>
          <w:tcPr>
            <w:tcW w:w="327" w:type="pct"/>
            <w:tcBorders>
              <w:top w:val="single" w:sz="4" w:space="0" w:color="auto"/>
              <w:left w:val="single" w:sz="4" w:space="0" w:color="auto"/>
              <w:bottom w:val="single" w:sz="4" w:space="0" w:color="auto"/>
              <w:right w:val="single" w:sz="4" w:space="0" w:color="auto"/>
            </w:tcBorders>
          </w:tcPr>
          <w:p w14:paraId="256EE4D2" w14:textId="77777777" w:rsidR="007E4BDE" w:rsidRDefault="007E4BDE" w:rsidP="00935945">
            <w:pPr>
              <w:adjustRightInd w:val="0"/>
              <w:snapToGrid w:val="0"/>
              <w:spacing w:after="0" w:line="240" w:lineRule="auto"/>
              <w:jc w:val="right"/>
              <w:rPr>
                <w:ins w:id="0" w:author="SungKwon Soh" w:date="2019-08-31T08:30:00Z"/>
                <w:rFonts w:ascii="Times New Roman" w:eastAsia="MS Mincho" w:hAnsi="Times New Roman" w:cs="Times New Roman"/>
                <w:sz w:val="20"/>
                <w:szCs w:val="20"/>
              </w:rPr>
            </w:pPr>
            <w:ins w:id="1" w:author="SungKwon Soh" w:date="2019-08-31T08:30:00Z">
              <w:r>
                <w:rPr>
                  <w:rFonts w:ascii="Times New Roman" w:eastAsia="MS Mincho" w:hAnsi="Times New Roman" w:cs="Times New Roman"/>
                  <w:sz w:val="20"/>
                  <w:szCs w:val="20"/>
                </w:rPr>
                <w:t>37,308</w:t>
              </w:r>
            </w:ins>
          </w:p>
          <w:p w14:paraId="0DA1A886" w14:textId="7D39E152" w:rsidR="00FC6FC1" w:rsidRDefault="00FC6FC1" w:rsidP="00935945">
            <w:pPr>
              <w:adjustRightInd w:val="0"/>
              <w:snapToGrid w:val="0"/>
              <w:spacing w:after="0" w:line="240" w:lineRule="auto"/>
              <w:jc w:val="right"/>
              <w:rPr>
                <w:rFonts w:ascii="Times New Roman" w:hAnsi="Times New Roman" w:cs="Times New Roman"/>
                <w:sz w:val="20"/>
                <w:szCs w:val="20"/>
                <w:lang w:eastAsia="ko-KR"/>
              </w:rPr>
            </w:pPr>
            <w:del w:id="2" w:author="SungKwon Soh" w:date="2019-08-31T08:30:00Z">
              <w:r w:rsidDel="007E4BDE">
                <w:rPr>
                  <w:rFonts w:ascii="Times New Roman" w:eastAsia="MS Mincho" w:hAnsi="Times New Roman" w:cs="Times New Roman"/>
                  <w:sz w:val="20"/>
                  <w:szCs w:val="20"/>
                </w:rPr>
                <w:delText>37,179</w:delText>
              </w:r>
            </w:del>
          </w:p>
          <w:p w14:paraId="0DCAD7F4" w14:textId="77777777" w:rsidR="00DA4E63" w:rsidRPr="0067628F" w:rsidRDefault="00DA4E63" w:rsidP="00FC6FC1">
            <w:pPr>
              <w:adjustRightInd w:val="0"/>
              <w:snapToGrid w:val="0"/>
              <w:spacing w:after="0" w:line="240" w:lineRule="auto"/>
              <w:jc w:val="right"/>
              <w:rPr>
                <w:rFonts w:ascii="Times New Roman" w:eastAsia="MS Mincho" w:hAnsi="Times New Roman" w:cs="Times New Roman"/>
                <w:sz w:val="18"/>
                <w:szCs w:val="18"/>
              </w:rPr>
            </w:pPr>
          </w:p>
        </w:tc>
      </w:tr>
      <w:tr w:rsidR="0067628F" w:rsidRPr="00935945" w14:paraId="04141ED0" w14:textId="77777777" w:rsidTr="0067628F">
        <w:trPr>
          <w:trHeight w:val="210"/>
        </w:trPr>
        <w:tc>
          <w:tcPr>
            <w:tcW w:w="435" w:type="pct"/>
            <w:vMerge/>
            <w:tcBorders>
              <w:left w:val="single" w:sz="4" w:space="0" w:color="auto"/>
              <w:right w:val="single" w:sz="4" w:space="0" w:color="auto"/>
            </w:tcBorders>
            <w:shd w:val="clear" w:color="auto" w:fill="auto"/>
            <w:noWrap/>
            <w:hideMark/>
          </w:tcPr>
          <w:p w14:paraId="483288E9" w14:textId="77777777" w:rsidR="00DA4E63" w:rsidRPr="00935945" w:rsidRDefault="00DA4E63" w:rsidP="00935945">
            <w:pPr>
              <w:adjustRightInd w:val="0"/>
              <w:snapToGrid w:val="0"/>
              <w:spacing w:after="0" w:line="240" w:lineRule="auto"/>
              <w:rPr>
                <w:rFonts w:ascii="Times New Roman" w:eastAsia="Times New Roman" w:hAnsi="Times New Roman" w:cs="Times New Roman"/>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55BB2178" w14:textId="77777777" w:rsidR="00DA4E63" w:rsidRPr="00935945" w:rsidRDefault="00DA4E63" w:rsidP="00935945">
            <w:pPr>
              <w:adjustRightInd w:val="0"/>
              <w:snapToGrid w:val="0"/>
              <w:spacing w:after="0" w:line="240" w:lineRule="auto"/>
              <w:rPr>
                <w:rFonts w:ascii="Times New Roman" w:eastAsia="Times New Roman" w:hAnsi="Times New Roman" w:cs="Times New Roman"/>
                <w:sz w:val="20"/>
                <w:szCs w:val="20"/>
              </w:rPr>
            </w:pP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06FFD5BC" w14:textId="77777777" w:rsidR="00DA4E63" w:rsidRPr="00935945" w:rsidRDefault="00DA4E63"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 DW</w:t>
            </w:r>
          </w:p>
        </w:tc>
        <w:tc>
          <w:tcPr>
            <w:tcW w:w="216" w:type="pct"/>
            <w:tcBorders>
              <w:top w:val="single" w:sz="4" w:space="0" w:color="auto"/>
              <w:left w:val="single" w:sz="4" w:space="0" w:color="auto"/>
              <w:bottom w:val="single" w:sz="4" w:space="0" w:color="auto"/>
              <w:right w:val="single" w:sz="4" w:space="0" w:color="auto"/>
            </w:tcBorders>
            <w:shd w:val="clear" w:color="auto" w:fill="auto"/>
            <w:noWrap/>
            <w:hideMark/>
          </w:tcPr>
          <w:p w14:paraId="1FB7384F"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Times New Roman" w:hAnsi="Times New Roman" w:cs="Times New Roman"/>
                <w:sz w:val="18"/>
                <w:szCs w:val="18"/>
              </w:rPr>
              <w:t>633</w:t>
            </w:r>
          </w:p>
        </w:tc>
        <w:tc>
          <w:tcPr>
            <w:tcW w:w="277" w:type="pct"/>
            <w:tcBorders>
              <w:top w:val="single" w:sz="4" w:space="0" w:color="auto"/>
              <w:left w:val="single" w:sz="4" w:space="0" w:color="auto"/>
              <w:bottom w:val="single" w:sz="4" w:space="0" w:color="auto"/>
              <w:right w:val="single" w:sz="4" w:space="0" w:color="auto"/>
            </w:tcBorders>
            <w:shd w:val="clear" w:color="auto" w:fill="auto"/>
            <w:noWrap/>
            <w:hideMark/>
          </w:tcPr>
          <w:p w14:paraId="52F7EC37"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hAnsi="Times New Roman" w:cs="Times New Roman"/>
                <w:sz w:val="18"/>
                <w:szCs w:val="18"/>
              </w:rPr>
              <w:t>26,851</w:t>
            </w:r>
          </w:p>
        </w:tc>
        <w:tc>
          <w:tcPr>
            <w:tcW w:w="246" w:type="pct"/>
            <w:tcBorders>
              <w:top w:val="single" w:sz="4" w:space="0" w:color="auto"/>
              <w:left w:val="single" w:sz="4" w:space="0" w:color="auto"/>
              <w:bottom w:val="single" w:sz="4" w:space="0" w:color="auto"/>
              <w:right w:val="single" w:sz="4" w:space="0" w:color="auto"/>
            </w:tcBorders>
            <w:shd w:val="clear" w:color="auto" w:fill="auto"/>
            <w:noWrap/>
          </w:tcPr>
          <w:p w14:paraId="0C2DD8B1"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341</w:t>
            </w:r>
          </w:p>
        </w:tc>
        <w:tc>
          <w:tcPr>
            <w:tcW w:w="287" w:type="pct"/>
            <w:tcBorders>
              <w:top w:val="single" w:sz="4" w:space="0" w:color="auto"/>
              <w:left w:val="single" w:sz="4" w:space="0" w:color="auto"/>
              <w:bottom w:val="single" w:sz="4" w:space="0" w:color="auto"/>
              <w:right w:val="single" w:sz="4" w:space="0" w:color="auto"/>
            </w:tcBorders>
            <w:shd w:val="clear" w:color="auto" w:fill="auto"/>
            <w:noWrap/>
          </w:tcPr>
          <w:p w14:paraId="55DEC88E"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Times New Roman" w:hAnsi="Times New Roman" w:cs="Times New Roman"/>
                <w:sz w:val="18"/>
                <w:szCs w:val="18"/>
              </w:rPr>
              <w:t>12</w:t>
            </w:r>
            <w:r w:rsidRPr="0067628F">
              <w:rPr>
                <w:rFonts w:ascii="Times New Roman" w:hAnsi="Times New Roman" w:cs="Times New Roman"/>
                <w:sz w:val="18"/>
                <w:szCs w:val="18"/>
                <w:lang w:eastAsia="ko-KR"/>
              </w:rPr>
              <w:t>,</w:t>
            </w:r>
            <w:r w:rsidRPr="0067628F">
              <w:rPr>
                <w:rFonts w:ascii="Times New Roman" w:eastAsia="Times New Roman" w:hAnsi="Times New Roman" w:cs="Times New Roman"/>
                <w:sz w:val="18"/>
                <w:szCs w:val="18"/>
              </w:rPr>
              <w:t>683</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5EC0C9A6"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320</w:t>
            </w: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2504CBE2"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Times New Roman" w:hAnsi="Times New Roman" w:cs="Times New Roman"/>
                <w:sz w:val="18"/>
                <w:szCs w:val="18"/>
              </w:rPr>
              <w:t>13</w:t>
            </w:r>
            <w:r w:rsidRPr="0067628F">
              <w:rPr>
                <w:rFonts w:ascii="Times New Roman" w:hAnsi="Times New Roman" w:cs="Times New Roman"/>
                <w:sz w:val="18"/>
                <w:szCs w:val="18"/>
                <w:lang w:eastAsia="ko-KR"/>
              </w:rPr>
              <w:t>,</w:t>
            </w:r>
            <w:r w:rsidRPr="0067628F">
              <w:rPr>
                <w:rFonts w:ascii="Times New Roman" w:eastAsia="Times New Roman" w:hAnsi="Times New Roman" w:cs="Times New Roman"/>
                <w:sz w:val="18"/>
                <w:szCs w:val="18"/>
              </w:rPr>
              <w:t>818</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440E6A21"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321</w:t>
            </w: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780A4356" w14:textId="77777777" w:rsidR="00FC6FC1" w:rsidRDefault="00FC6FC1" w:rsidP="00935945">
            <w:pPr>
              <w:adjustRightInd w:val="0"/>
              <w:snapToGrid w:val="0"/>
              <w:spacing w:after="0" w:line="240" w:lineRule="auto"/>
              <w:jc w:val="right"/>
              <w:rPr>
                <w:rFonts w:ascii="Times New Roman" w:hAnsi="Times New Roman" w:cs="Times New Roman"/>
                <w:sz w:val="20"/>
                <w:szCs w:val="20"/>
                <w:lang w:eastAsia="ko-KR"/>
              </w:rPr>
            </w:pPr>
            <w:r>
              <w:rPr>
                <w:rFonts w:ascii="Times New Roman" w:eastAsia="Times New Roman" w:hAnsi="Times New Roman" w:cs="Times New Roman"/>
                <w:sz w:val="20"/>
                <w:szCs w:val="20"/>
              </w:rPr>
              <w:t>13,406</w:t>
            </w:r>
          </w:p>
          <w:p w14:paraId="3CC621CB" w14:textId="77777777" w:rsidR="00DA4E63" w:rsidRPr="0067628F" w:rsidRDefault="00DA4E63" w:rsidP="00FC6FC1">
            <w:pPr>
              <w:adjustRightInd w:val="0"/>
              <w:snapToGrid w:val="0"/>
              <w:spacing w:after="0" w:line="240" w:lineRule="auto"/>
              <w:jc w:val="right"/>
              <w:rPr>
                <w:rFonts w:ascii="Times New Roman" w:eastAsia="Times New Roman" w:hAnsi="Times New Roman" w:cs="Times New Roman"/>
                <w:sz w:val="18"/>
                <w:szCs w:val="18"/>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180B43C9"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305</w:t>
            </w: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03344419"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13,305</w:t>
            </w: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072530E7" w14:textId="77777777" w:rsidR="00DA4E63" w:rsidRPr="0067628F" w:rsidRDefault="00DA4E63" w:rsidP="00935945">
            <w:pPr>
              <w:adjustRightInd w:val="0"/>
              <w:snapToGrid w:val="0"/>
              <w:spacing w:after="0" w:line="240" w:lineRule="auto"/>
              <w:jc w:val="right"/>
              <w:rPr>
                <w:rFonts w:ascii="Times New Roman" w:eastAsia="MS Mincho" w:hAnsi="Times New Roman" w:cs="Times New Roman"/>
                <w:sz w:val="18"/>
                <w:szCs w:val="18"/>
              </w:rPr>
            </w:pPr>
            <w:r w:rsidRPr="0067628F">
              <w:rPr>
                <w:rFonts w:ascii="Times New Roman" w:eastAsia="MS Mincho" w:hAnsi="Times New Roman" w:cs="Times New Roman"/>
                <w:sz w:val="18"/>
                <w:szCs w:val="18"/>
              </w:rPr>
              <w:t>285</w:t>
            </w:r>
          </w:p>
        </w:tc>
        <w:tc>
          <w:tcPr>
            <w:tcW w:w="328" w:type="pct"/>
            <w:tcBorders>
              <w:top w:val="single" w:sz="4" w:space="0" w:color="auto"/>
              <w:left w:val="single" w:sz="4" w:space="0" w:color="auto"/>
              <w:bottom w:val="single" w:sz="4" w:space="0" w:color="auto"/>
              <w:right w:val="single" w:sz="4" w:space="0" w:color="auto"/>
            </w:tcBorders>
            <w:shd w:val="clear" w:color="auto" w:fill="auto"/>
          </w:tcPr>
          <w:p w14:paraId="38D1BBC7" w14:textId="77777777" w:rsidR="00FC6FC1" w:rsidRDefault="00FC6FC1" w:rsidP="00935945">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11,763</w:t>
            </w:r>
          </w:p>
          <w:p w14:paraId="611D920E" w14:textId="77777777" w:rsidR="00DA4E63" w:rsidRPr="0067628F" w:rsidRDefault="00DA4E63" w:rsidP="00FC6FC1">
            <w:pPr>
              <w:adjustRightInd w:val="0"/>
              <w:snapToGrid w:val="0"/>
              <w:spacing w:after="0" w:line="240" w:lineRule="auto"/>
              <w:jc w:val="right"/>
              <w:rPr>
                <w:rFonts w:ascii="Times New Roman" w:hAnsi="Times New Roman" w:cs="Times New Roman"/>
                <w:sz w:val="18"/>
                <w:szCs w:val="18"/>
                <w:lang w:eastAsia="ko-KR"/>
              </w:rPr>
            </w:pPr>
          </w:p>
        </w:tc>
        <w:tc>
          <w:tcPr>
            <w:tcW w:w="244" w:type="pct"/>
            <w:tcBorders>
              <w:top w:val="single" w:sz="4" w:space="0" w:color="auto"/>
              <w:left w:val="single" w:sz="4" w:space="0" w:color="auto"/>
              <w:bottom w:val="single" w:sz="4" w:space="0" w:color="auto"/>
              <w:right w:val="single" w:sz="4" w:space="0" w:color="auto"/>
            </w:tcBorders>
          </w:tcPr>
          <w:p w14:paraId="46790CA9" w14:textId="77777777" w:rsidR="00DA4E63" w:rsidRPr="0067628F" w:rsidRDefault="00DA4E63" w:rsidP="00935945">
            <w:pPr>
              <w:adjustRightInd w:val="0"/>
              <w:snapToGrid w:val="0"/>
              <w:spacing w:after="0" w:line="240" w:lineRule="auto"/>
              <w:jc w:val="right"/>
              <w:rPr>
                <w:rFonts w:ascii="Times New Roman" w:eastAsia="MS Mincho" w:hAnsi="Times New Roman" w:cs="Times New Roman"/>
                <w:sz w:val="18"/>
                <w:szCs w:val="18"/>
              </w:rPr>
            </w:pPr>
            <w:r w:rsidRPr="0067628F">
              <w:rPr>
                <w:rFonts w:ascii="Times New Roman" w:eastAsia="MS Mincho" w:hAnsi="Times New Roman" w:cs="Times New Roman"/>
                <w:sz w:val="18"/>
                <w:szCs w:val="18"/>
              </w:rPr>
              <w:t>256</w:t>
            </w:r>
          </w:p>
        </w:tc>
        <w:tc>
          <w:tcPr>
            <w:tcW w:w="327" w:type="pct"/>
            <w:tcBorders>
              <w:top w:val="single" w:sz="4" w:space="0" w:color="auto"/>
              <w:left w:val="single" w:sz="4" w:space="0" w:color="auto"/>
              <w:bottom w:val="single" w:sz="4" w:space="0" w:color="auto"/>
              <w:right w:val="single" w:sz="4" w:space="0" w:color="auto"/>
            </w:tcBorders>
          </w:tcPr>
          <w:p w14:paraId="6901F39F" w14:textId="77777777" w:rsidR="007E4BDE" w:rsidRDefault="007E4BDE" w:rsidP="00935945">
            <w:pPr>
              <w:adjustRightInd w:val="0"/>
              <w:snapToGrid w:val="0"/>
              <w:spacing w:after="0" w:line="240" w:lineRule="auto"/>
              <w:jc w:val="right"/>
              <w:rPr>
                <w:ins w:id="3" w:author="SungKwon Soh" w:date="2019-08-31T08:30:00Z"/>
                <w:rFonts w:ascii="Times New Roman" w:eastAsia="MS Mincho" w:hAnsi="Times New Roman" w:cs="Times New Roman"/>
                <w:sz w:val="20"/>
                <w:szCs w:val="20"/>
              </w:rPr>
            </w:pPr>
            <w:ins w:id="4" w:author="SungKwon Soh" w:date="2019-08-31T08:30:00Z">
              <w:r>
                <w:rPr>
                  <w:rFonts w:ascii="Times New Roman" w:eastAsia="MS Mincho" w:hAnsi="Times New Roman" w:cs="Times New Roman"/>
                  <w:sz w:val="20"/>
                  <w:szCs w:val="20"/>
                </w:rPr>
                <w:t>10,419</w:t>
              </w:r>
            </w:ins>
          </w:p>
          <w:p w14:paraId="2CE7869D" w14:textId="43031B3D" w:rsidR="00FC6FC1" w:rsidRDefault="00FC6FC1" w:rsidP="00935945">
            <w:pPr>
              <w:adjustRightInd w:val="0"/>
              <w:snapToGrid w:val="0"/>
              <w:spacing w:after="0" w:line="240" w:lineRule="auto"/>
              <w:jc w:val="right"/>
              <w:rPr>
                <w:rFonts w:ascii="Times New Roman" w:hAnsi="Times New Roman" w:cs="Times New Roman"/>
                <w:sz w:val="20"/>
                <w:szCs w:val="20"/>
                <w:lang w:eastAsia="ko-KR"/>
              </w:rPr>
            </w:pPr>
            <w:del w:id="5" w:author="SungKwon Soh" w:date="2019-08-31T08:30:00Z">
              <w:r w:rsidDel="007E4BDE">
                <w:rPr>
                  <w:rFonts w:ascii="Times New Roman" w:eastAsia="MS Mincho" w:hAnsi="Times New Roman" w:cs="Times New Roman"/>
                  <w:sz w:val="20"/>
                  <w:szCs w:val="20"/>
                </w:rPr>
                <w:delText>10,436</w:delText>
              </w:r>
            </w:del>
          </w:p>
          <w:p w14:paraId="4923F8FF" w14:textId="77777777" w:rsidR="00DA4E63" w:rsidRPr="0067628F" w:rsidRDefault="00DA4E63" w:rsidP="00FC6FC1">
            <w:pPr>
              <w:adjustRightInd w:val="0"/>
              <w:snapToGrid w:val="0"/>
              <w:spacing w:after="0" w:line="240" w:lineRule="auto"/>
              <w:jc w:val="right"/>
              <w:rPr>
                <w:rFonts w:ascii="Times New Roman" w:eastAsia="MS Mincho" w:hAnsi="Times New Roman" w:cs="Times New Roman"/>
                <w:sz w:val="18"/>
                <w:szCs w:val="18"/>
              </w:rPr>
            </w:pPr>
          </w:p>
        </w:tc>
      </w:tr>
      <w:tr w:rsidR="0067628F" w:rsidRPr="00935945" w14:paraId="7DD02374" w14:textId="77777777" w:rsidTr="0067628F">
        <w:trPr>
          <w:trHeight w:val="210"/>
        </w:trPr>
        <w:tc>
          <w:tcPr>
            <w:tcW w:w="435" w:type="pct"/>
            <w:vMerge/>
            <w:tcBorders>
              <w:left w:val="single" w:sz="4" w:space="0" w:color="auto"/>
              <w:bottom w:val="single" w:sz="4" w:space="0" w:color="auto"/>
              <w:right w:val="single" w:sz="4" w:space="0" w:color="auto"/>
            </w:tcBorders>
            <w:shd w:val="clear" w:color="auto" w:fill="auto"/>
            <w:noWrap/>
            <w:hideMark/>
          </w:tcPr>
          <w:p w14:paraId="12EED2AE" w14:textId="77777777" w:rsidR="00DA4E63" w:rsidRPr="00935945" w:rsidRDefault="00DA4E63" w:rsidP="00935945">
            <w:pPr>
              <w:adjustRightInd w:val="0"/>
              <w:snapToGrid w:val="0"/>
              <w:spacing w:after="0" w:line="240" w:lineRule="auto"/>
              <w:rPr>
                <w:rFonts w:ascii="Times New Roman" w:eastAsia="Times New Roman" w:hAnsi="Times New Roman" w:cs="Times New Roman"/>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6F150AC4" w14:textId="77777777" w:rsidR="00DA4E63" w:rsidRPr="00935945" w:rsidRDefault="00DA4E63" w:rsidP="00935945">
            <w:pPr>
              <w:adjustRightInd w:val="0"/>
              <w:snapToGrid w:val="0"/>
              <w:spacing w:after="0" w:line="240" w:lineRule="auto"/>
              <w:rPr>
                <w:rFonts w:ascii="Times New Roman" w:eastAsia="Times New Roman" w:hAnsi="Times New Roman" w:cs="Times New Roman"/>
                <w:sz w:val="20"/>
                <w:szCs w:val="20"/>
              </w:rPr>
            </w:pP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154AEBD4" w14:textId="77777777" w:rsidR="00DA4E63" w:rsidRPr="00935945" w:rsidRDefault="00DA4E63"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PL DW</w:t>
            </w:r>
          </w:p>
        </w:tc>
        <w:tc>
          <w:tcPr>
            <w:tcW w:w="216" w:type="pct"/>
            <w:tcBorders>
              <w:top w:val="single" w:sz="4" w:space="0" w:color="auto"/>
              <w:left w:val="single" w:sz="4" w:space="0" w:color="auto"/>
              <w:bottom w:val="single" w:sz="4" w:space="0" w:color="auto"/>
              <w:right w:val="single" w:sz="4" w:space="0" w:color="auto"/>
            </w:tcBorders>
            <w:shd w:val="clear" w:color="auto" w:fill="auto"/>
            <w:noWrap/>
            <w:hideMark/>
          </w:tcPr>
          <w:p w14:paraId="7645E9C5"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Times New Roman" w:hAnsi="Times New Roman" w:cs="Times New Roman"/>
                <w:sz w:val="18"/>
                <w:szCs w:val="18"/>
              </w:rPr>
              <w:t>141</w:t>
            </w:r>
          </w:p>
        </w:tc>
        <w:tc>
          <w:tcPr>
            <w:tcW w:w="277" w:type="pct"/>
            <w:tcBorders>
              <w:top w:val="single" w:sz="4" w:space="0" w:color="auto"/>
              <w:left w:val="single" w:sz="4" w:space="0" w:color="auto"/>
              <w:bottom w:val="single" w:sz="4" w:space="0" w:color="auto"/>
              <w:right w:val="single" w:sz="4" w:space="0" w:color="auto"/>
            </w:tcBorders>
            <w:shd w:val="clear" w:color="auto" w:fill="auto"/>
            <w:noWrap/>
            <w:hideMark/>
          </w:tcPr>
          <w:p w14:paraId="73262EE3"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MS Mincho" w:hAnsi="Times New Roman" w:cs="Times New Roman"/>
                <w:sz w:val="18"/>
                <w:szCs w:val="18"/>
              </w:rPr>
              <w:t>19,839</w:t>
            </w:r>
          </w:p>
        </w:tc>
        <w:tc>
          <w:tcPr>
            <w:tcW w:w="246" w:type="pct"/>
            <w:tcBorders>
              <w:top w:val="single" w:sz="4" w:space="0" w:color="auto"/>
              <w:left w:val="single" w:sz="4" w:space="0" w:color="auto"/>
              <w:bottom w:val="single" w:sz="4" w:space="0" w:color="auto"/>
              <w:right w:val="single" w:sz="4" w:space="0" w:color="auto"/>
            </w:tcBorders>
            <w:shd w:val="clear" w:color="auto" w:fill="auto"/>
            <w:noWrap/>
          </w:tcPr>
          <w:p w14:paraId="1AE1B247"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98</w:t>
            </w:r>
          </w:p>
        </w:tc>
        <w:tc>
          <w:tcPr>
            <w:tcW w:w="287" w:type="pct"/>
            <w:tcBorders>
              <w:top w:val="single" w:sz="4" w:space="0" w:color="auto"/>
              <w:left w:val="single" w:sz="4" w:space="0" w:color="auto"/>
              <w:bottom w:val="single" w:sz="4" w:space="0" w:color="auto"/>
              <w:right w:val="single" w:sz="4" w:space="0" w:color="auto"/>
            </w:tcBorders>
            <w:shd w:val="clear" w:color="auto" w:fill="auto"/>
            <w:noWrap/>
          </w:tcPr>
          <w:p w14:paraId="5F81125A"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Times New Roman" w:hAnsi="Times New Roman" w:cs="Times New Roman"/>
                <w:sz w:val="18"/>
                <w:szCs w:val="18"/>
              </w:rPr>
              <w:t>13</w:t>
            </w:r>
            <w:r w:rsidRPr="0067628F">
              <w:rPr>
                <w:rFonts w:ascii="Times New Roman" w:hAnsi="Times New Roman" w:cs="Times New Roman"/>
                <w:sz w:val="18"/>
                <w:szCs w:val="18"/>
                <w:lang w:eastAsia="ko-KR"/>
              </w:rPr>
              <w:t>,</w:t>
            </w:r>
            <w:r w:rsidRPr="0067628F">
              <w:rPr>
                <w:rFonts w:ascii="Times New Roman" w:eastAsia="Times New Roman" w:hAnsi="Times New Roman" w:cs="Times New Roman"/>
                <w:sz w:val="18"/>
                <w:szCs w:val="18"/>
              </w:rPr>
              <w:t>433</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75A9E840"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95</w:t>
            </w: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123FCC20"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Times New Roman" w:hAnsi="Times New Roman" w:cs="Times New Roman"/>
                <w:sz w:val="18"/>
                <w:szCs w:val="18"/>
              </w:rPr>
              <w:t>14</w:t>
            </w:r>
            <w:r w:rsidRPr="0067628F">
              <w:rPr>
                <w:rFonts w:ascii="Times New Roman" w:hAnsi="Times New Roman" w:cs="Times New Roman"/>
                <w:sz w:val="18"/>
                <w:szCs w:val="18"/>
                <w:lang w:eastAsia="ko-KR"/>
              </w:rPr>
              <w:t>,</w:t>
            </w:r>
            <w:r w:rsidRPr="0067628F">
              <w:rPr>
                <w:rFonts w:ascii="Times New Roman" w:eastAsia="Times New Roman" w:hAnsi="Times New Roman" w:cs="Times New Roman"/>
                <w:sz w:val="18"/>
                <w:szCs w:val="18"/>
              </w:rPr>
              <w:t>646</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34869841"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85</w:t>
            </w: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2A8BCB08"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Times New Roman" w:hAnsi="Times New Roman" w:cs="Times New Roman"/>
                <w:sz w:val="18"/>
                <w:szCs w:val="18"/>
              </w:rPr>
              <w:t>12</w:t>
            </w:r>
            <w:r w:rsidRPr="0067628F">
              <w:rPr>
                <w:rFonts w:ascii="Times New Roman" w:hAnsi="Times New Roman" w:cs="Times New Roman"/>
                <w:sz w:val="18"/>
                <w:szCs w:val="18"/>
                <w:lang w:eastAsia="ko-KR"/>
              </w:rPr>
              <w:t>,</w:t>
            </w:r>
            <w:r w:rsidRPr="0067628F">
              <w:rPr>
                <w:rFonts w:ascii="Times New Roman" w:eastAsia="Times New Roman" w:hAnsi="Times New Roman" w:cs="Times New Roman"/>
                <w:sz w:val="18"/>
                <w:szCs w:val="18"/>
              </w:rPr>
              <w:t>781</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4FF8CE71"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84</w:t>
            </w: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1714AB68"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Times New Roman" w:hAnsi="Times New Roman" w:cs="Times New Roman"/>
                <w:sz w:val="18"/>
                <w:szCs w:val="18"/>
              </w:rPr>
              <w:t>12,147</w:t>
            </w: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0F006CE8" w14:textId="77777777" w:rsidR="00DA4E63" w:rsidRPr="0067628F" w:rsidRDefault="00DA4E63" w:rsidP="00935945">
            <w:pPr>
              <w:adjustRightInd w:val="0"/>
              <w:snapToGrid w:val="0"/>
              <w:spacing w:after="0" w:line="240" w:lineRule="auto"/>
              <w:jc w:val="right"/>
              <w:rPr>
                <w:rFonts w:ascii="Times New Roman" w:eastAsia="MS Mincho" w:hAnsi="Times New Roman" w:cs="Times New Roman"/>
                <w:sz w:val="18"/>
                <w:szCs w:val="18"/>
              </w:rPr>
            </w:pPr>
            <w:r w:rsidRPr="0067628F">
              <w:rPr>
                <w:rFonts w:ascii="Times New Roman" w:eastAsia="MS Mincho" w:hAnsi="Times New Roman" w:cs="Times New Roman"/>
                <w:sz w:val="18"/>
                <w:szCs w:val="18"/>
              </w:rPr>
              <w:t>84</w:t>
            </w:r>
          </w:p>
        </w:tc>
        <w:tc>
          <w:tcPr>
            <w:tcW w:w="328" w:type="pct"/>
            <w:tcBorders>
              <w:top w:val="single" w:sz="4" w:space="0" w:color="auto"/>
              <w:left w:val="single" w:sz="4" w:space="0" w:color="auto"/>
              <w:bottom w:val="single" w:sz="4" w:space="0" w:color="auto"/>
              <w:right w:val="single" w:sz="4" w:space="0" w:color="auto"/>
            </w:tcBorders>
            <w:shd w:val="clear" w:color="auto" w:fill="auto"/>
          </w:tcPr>
          <w:p w14:paraId="1E5EB5A2"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12,743</w:t>
            </w:r>
          </w:p>
        </w:tc>
        <w:tc>
          <w:tcPr>
            <w:tcW w:w="244" w:type="pct"/>
            <w:tcBorders>
              <w:top w:val="single" w:sz="4" w:space="0" w:color="auto"/>
              <w:left w:val="single" w:sz="4" w:space="0" w:color="auto"/>
              <w:bottom w:val="single" w:sz="4" w:space="0" w:color="auto"/>
              <w:right w:val="single" w:sz="4" w:space="0" w:color="auto"/>
            </w:tcBorders>
          </w:tcPr>
          <w:p w14:paraId="326AC7EB" w14:textId="77777777" w:rsidR="00DA4E63" w:rsidRPr="0067628F" w:rsidRDefault="00DA4E63" w:rsidP="00935945">
            <w:pPr>
              <w:adjustRightInd w:val="0"/>
              <w:snapToGrid w:val="0"/>
              <w:spacing w:after="0" w:line="240" w:lineRule="auto"/>
              <w:jc w:val="right"/>
              <w:rPr>
                <w:rFonts w:ascii="Times New Roman" w:eastAsia="MS Mincho" w:hAnsi="Times New Roman" w:cs="Times New Roman"/>
                <w:sz w:val="18"/>
                <w:szCs w:val="18"/>
              </w:rPr>
            </w:pPr>
            <w:r w:rsidRPr="0067628F">
              <w:rPr>
                <w:rFonts w:ascii="Times New Roman" w:eastAsia="MS Mincho" w:hAnsi="Times New Roman" w:cs="Times New Roman"/>
                <w:sz w:val="18"/>
                <w:szCs w:val="18"/>
              </w:rPr>
              <w:t>81</w:t>
            </w:r>
          </w:p>
        </w:tc>
        <w:tc>
          <w:tcPr>
            <w:tcW w:w="327" w:type="pct"/>
            <w:tcBorders>
              <w:top w:val="single" w:sz="4" w:space="0" w:color="auto"/>
              <w:left w:val="single" w:sz="4" w:space="0" w:color="auto"/>
              <w:bottom w:val="single" w:sz="4" w:space="0" w:color="auto"/>
              <w:right w:val="single" w:sz="4" w:space="0" w:color="auto"/>
            </w:tcBorders>
          </w:tcPr>
          <w:p w14:paraId="45844176" w14:textId="77777777" w:rsidR="00DA4E63" w:rsidRPr="0067628F" w:rsidRDefault="00DA4E63" w:rsidP="00935945">
            <w:pPr>
              <w:adjustRightInd w:val="0"/>
              <w:snapToGrid w:val="0"/>
              <w:spacing w:after="0" w:line="240" w:lineRule="auto"/>
              <w:jc w:val="right"/>
              <w:rPr>
                <w:rFonts w:ascii="Times New Roman" w:eastAsia="MS Mincho" w:hAnsi="Times New Roman" w:cs="Times New Roman"/>
                <w:sz w:val="18"/>
                <w:szCs w:val="18"/>
              </w:rPr>
            </w:pPr>
            <w:r w:rsidRPr="0067628F">
              <w:rPr>
                <w:rFonts w:ascii="Times New Roman" w:eastAsia="MS Mincho" w:hAnsi="Times New Roman" w:cs="Times New Roman"/>
                <w:sz w:val="18"/>
                <w:szCs w:val="18"/>
              </w:rPr>
              <w:t>13,923</w:t>
            </w:r>
          </w:p>
        </w:tc>
      </w:tr>
      <w:tr w:rsidR="0067628F" w:rsidRPr="00935945" w14:paraId="710B07EC" w14:textId="77777777" w:rsidTr="0067628F">
        <w:trPr>
          <w:trHeight w:val="215"/>
        </w:trPr>
        <w:tc>
          <w:tcPr>
            <w:tcW w:w="4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ED264E" w14:textId="77777777" w:rsidR="00935945" w:rsidRPr="002F3FDA" w:rsidRDefault="00935945" w:rsidP="002F3FDA">
            <w:pPr>
              <w:adjustRightInd w:val="0"/>
              <w:snapToGrid w:val="0"/>
              <w:spacing w:after="0" w:line="240" w:lineRule="auto"/>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Korea</w:t>
            </w:r>
          </w:p>
        </w:tc>
        <w:tc>
          <w:tcPr>
            <w:tcW w:w="29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E36045" w14:textId="77777777" w:rsidR="00935945" w:rsidRPr="00935945" w:rsidRDefault="00935945"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CA only</w:t>
            </w:r>
          </w:p>
        </w:tc>
        <w:tc>
          <w:tcPr>
            <w:tcW w:w="4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F0FA0E" w14:textId="77777777" w:rsidR="00935945" w:rsidRPr="00935945" w:rsidRDefault="00935945"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 DW</w:t>
            </w:r>
          </w:p>
        </w:tc>
        <w:tc>
          <w:tcPr>
            <w:tcW w:w="2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5AD65" w14:textId="77777777" w:rsidR="00935945" w:rsidRPr="00935945" w:rsidRDefault="0093594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lang w:eastAsia="ko-KR"/>
              </w:rPr>
              <w:t>13</w:t>
            </w:r>
          </w:p>
        </w:tc>
        <w:tc>
          <w:tcPr>
            <w:tcW w:w="2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C9F261" w14:textId="77777777" w:rsidR="00935945" w:rsidRPr="00935945" w:rsidRDefault="0093594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lang w:eastAsia="ko-KR"/>
              </w:rPr>
              <w:t>1,072</w:t>
            </w:r>
          </w:p>
        </w:tc>
        <w:tc>
          <w:tcPr>
            <w:tcW w:w="24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644249" w14:textId="77777777" w:rsidR="00935945" w:rsidRPr="00935945" w:rsidRDefault="0093594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59</w:t>
            </w:r>
          </w:p>
        </w:tc>
        <w:tc>
          <w:tcPr>
            <w:tcW w:w="28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4FDC8F" w14:textId="77777777" w:rsidR="00935945" w:rsidRPr="00935945" w:rsidRDefault="0093594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7,407</w:t>
            </w:r>
          </w:p>
        </w:tc>
        <w:tc>
          <w:tcPr>
            <w:tcW w:w="2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CD4578" w14:textId="77777777" w:rsidR="00935945" w:rsidRPr="00935945" w:rsidRDefault="00935945" w:rsidP="00935945">
            <w:pPr>
              <w:adjustRightInd w:val="0"/>
              <w:snapToGrid w:val="0"/>
              <w:spacing w:after="0" w:line="240" w:lineRule="auto"/>
              <w:jc w:val="right"/>
              <w:rPr>
                <w:rFonts w:ascii="Times New Roman" w:eastAsia="Times New Roman" w:hAnsi="Times New Roman" w:cs="Times New Roman"/>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EEFF9C" w14:textId="77777777" w:rsidR="00935945" w:rsidRPr="00935945" w:rsidRDefault="0093594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11,061</w:t>
            </w:r>
          </w:p>
        </w:tc>
        <w:tc>
          <w:tcPr>
            <w:tcW w:w="2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D0D68C" w14:textId="77777777" w:rsidR="00935945" w:rsidRPr="00935945" w:rsidRDefault="00935945" w:rsidP="00935945">
            <w:pPr>
              <w:adjustRightInd w:val="0"/>
              <w:snapToGrid w:val="0"/>
              <w:spacing w:after="0" w:line="240" w:lineRule="auto"/>
              <w:jc w:val="right"/>
              <w:rPr>
                <w:rFonts w:ascii="Times New Roman" w:eastAsia="Times New Roman" w:hAnsi="Times New Roman" w:cs="Times New Roman"/>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C3684B" w14:textId="77777777" w:rsidR="00935945" w:rsidRPr="00D52DD5" w:rsidRDefault="00935945" w:rsidP="002F3FDA">
            <w:pPr>
              <w:spacing w:after="0" w:line="240" w:lineRule="auto"/>
              <w:ind w:right="100"/>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1,746</w:t>
            </w:r>
          </w:p>
        </w:tc>
        <w:tc>
          <w:tcPr>
            <w:tcW w:w="2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84B7E5" w14:textId="77777777" w:rsidR="00935945" w:rsidRPr="00D52DD5" w:rsidRDefault="00935945" w:rsidP="002F3FDA">
            <w:pPr>
              <w:spacing w:after="0" w:line="240" w:lineRule="auto"/>
              <w:jc w:val="right"/>
              <w:rPr>
                <w:rFonts w:ascii="Times New Roman" w:eastAsia="Times New Roman" w:hAnsi="Times New Roman" w:cs="Times New Roman"/>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8FC44C" w14:textId="77777777" w:rsidR="00935945" w:rsidRPr="00123793" w:rsidRDefault="00935945" w:rsidP="002F3FDA">
            <w:pPr>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1,224</w:t>
            </w: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4A6A9E68" w14:textId="77777777" w:rsidR="00935945" w:rsidRPr="00D52DD5" w:rsidRDefault="00935945" w:rsidP="002F3FDA">
            <w:pPr>
              <w:spacing w:after="0" w:line="240" w:lineRule="auto"/>
              <w:jc w:val="right"/>
              <w:rPr>
                <w:rFonts w:ascii="Times New Roman" w:eastAsia="Times New Roman" w:hAnsi="Times New Roman" w:cs="Times New Roman"/>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tcPr>
          <w:p w14:paraId="774BCCED" w14:textId="77777777" w:rsidR="00935945" w:rsidRPr="00D52DD5" w:rsidRDefault="00935945" w:rsidP="00935945">
            <w:pPr>
              <w:spacing w:after="0" w:line="240" w:lineRule="auto"/>
              <w:ind w:right="100"/>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857</w:t>
            </w:r>
          </w:p>
        </w:tc>
        <w:tc>
          <w:tcPr>
            <w:tcW w:w="244" w:type="pct"/>
            <w:tcBorders>
              <w:top w:val="single" w:sz="4" w:space="0" w:color="auto"/>
              <w:left w:val="single" w:sz="4" w:space="0" w:color="auto"/>
              <w:bottom w:val="single" w:sz="4" w:space="0" w:color="auto"/>
              <w:right w:val="single" w:sz="4" w:space="0" w:color="auto"/>
            </w:tcBorders>
          </w:tcPr>
          <w:p w14:paraId="32019570" w14:textId="77777777" w:rsidR="00935945" w:rsidRPr="00D52DD5" w:rsidRDefault="00935945" w:rsidP="002F3FDA">
            <w:pPr>
              <w:spacing w:after="0" w:line="240" w:lineRule="auto"/>
              <w:jc w:val="right"/>
              <w:rPr>
                <w:rFonts w:ascii="Times New Roman" w:hAnsi="Times New Roman" w:cs="Times New Roman"/>
                <w:sz w:val="20"/>
                <w:szCs w:val="20"/>
                <w:lang w:eastAsia="ko-KR"/>
              </w:rPr>
            </w:pPr>
          </w:p>
        </w:tc>
        <w:tc>
          <w:tcPr>
            <w:tcW w:w="327" w:type="pct"/>
            <w:tcBorders>
              <w:top w:val="single" w:sz="4" w:space="0" w:color="auto"/>
              <w:left w:val="single" w:sz="4" w:space="0" w:color="auto"/>
              <w:bottom w:val="single" w:sz="4" w:space="0" w:color="auto"/>
              <w:right w:val="single" w:sz="4" w:space="0" w:color="auto"/>
            </w:tcBorders>
          </w:tcPr>
          <w:p w14:paraId="01CEAE8D" w14:textId="77777777" w:rsidR="00935945" w:rsidRPr="00D52DD5" w:rsidRDefault="00935945" w:rsidP="00935945">
            <w:pPr>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934</w:t>
            </w:r>
          </w:p>
        </w:tc>
      </w:tr>
      <w:tr w:rsidR="0067628F" w:rsidRPr="00935945" w14:paraId="74FF173C" w14:textId="77777777" w:rsidTr="0067628F">
        <w:trPr>
          <w:trHeight w:val="210"/>
        </w:trPr>
        <w:tc>
          <w:tcPr>
            <w:tcW w:w="435" w:type="pct"/>
            <w:tcBorders>
              <w:top w:val="single" w:sz="4" w:space="0" w:color="auto"/>
              <w:left w:val="single" w:sz="4" w:space="0" w:color="auto"/>
              <w:bottom w:val="single" w:sz="4" w:space="0" w:color="auto"/>
              <w:right w:val="single" w:sz="4" w:space="0" w:color="auto"/>
            </w:tcBorders>
            <w:shd w:val="clear" w:color="auto" w:fill="auto"/>
            <w:noWrap/>
            <w:hideMark/>
          </w:tcPr>
          <w:p w14:paraId="4F3BEB7C" w14:textId="77777777" w:rsidR="004D6FAF" w:rsidRPr="002F3FDA" w:rsidRDefault="004D6FAF" w:rsidP="002F3FDA">
            <w:pPr>
              <w:adjustRightInd w:val="0"/>
              <w:snapToGrid w:val="0"/>
              <w:spacing w:after="0" w:line="240" w:lineRule="auto"/>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Philippines</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48C5E377" w14:textId="77777777" w:rsidR="004D6FAF" w:rsidRPr="00935945" w:rsidRDefault="004D6FAF"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CA only</w:t>
            </w: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6AB429E3" w14:textId="77777777" w:rsidR="004D6FAF" w:rsidRDefault="004D6FAF" w:rsidP="006847CB">
            <w:pPr>
              <w:adjustRightInd w:val="0"/>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Artisanal fishery </w:t>
            </w:r>
          </w:p>
          <w:p w14:paraId="1CB7EB9E" w14:textId="77777777" w:rsidR="004D6FAF" w:rsidRPr="00935945" w:rsidRDefault="004D6FAF" w:rsidP="00935945">
            <w:pPr>
              <w:adjustRightInd w:val="0"/>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(non-targeting)</w:t>
            </w:r>
          </w:p>
        </w:tc>
        <w:tc>
          <w:tcPr>
            <w:tcW w:w="216" w:type="pct"/>
            <w:tcBorders>
              <w:top w:val="single" w:sz="4" w:space="0" w:color="auto"/>
              <w:left w:val="single" w:sz="4" w:space="0" w:color="auto"/>
              <w:bottom w:val="single" w:sz="4" w:space="0" w:color="auto"/>
              <w:right w:val="single" w:sz="4" w:space="0" w:color="auto"/>
            </w:tcBorders>
            <w:shd w:val="clear" w:color="auto" w:fill="auto"/>
            <w:noWrap/>
            <w:hideMark/>
          </w:tcPr>
          <w:p w14:paraId="56D6D36E"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noWrap/>
            <w:hideMark/>
          </w:tcPr>
          <w:p w14:paraId="0A7A044C"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46" w:type="pct"/>
            <w:tcBorders>
              <w:top w:val="single" w:sz="4" w:space="0" w:color="auto"/>
              <w:left w:val="single" w:sz="4" w:space="0" w:color="auto"/>
              <w:bottom w:val="single" w:sz="4" w:space="0" w:color="auto"/>
              <w:right w:val="single" w:sz="4" w:space="0" w:color="auto"/>
            </w:tcBorders>
            <w:shd w:val="clear" w:color="auto" w:fill="auto"/>
            <w:noWrap/>
          </w:tcPr>
          <w:p w14:paraId="06038937" w14:textId="77777777" w:rsidR="004D6FAF" w:rsidRPr="00935945" w:rsidDel="00CE4171"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noWrap/>
          </w:tcPr>
          <w:p w14:paraId="50B3BFE5"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1AD5A7E2"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11964DF7"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4E39AD6F"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15BF57B7"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6894B988"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2C9E7D22"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57335C50"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tcPr>
          <w:p w14:paraId="68695688"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2C2987B5"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327" w:type="pct"/>
            <w:tcBorders>
              <w:top w:val="single" w:sz="4" w:space="0" w:color="auto"/>
              <w:left w:val="single" w:sz="4" w:space="0" w:color="auto"/>
              <w:bottom w:val="single" w:sz="4" w:space="0" w:color="auto"/>
              <w:right w:val="single" w:sz="4" w:space="0" w:color="auto"/>
            </w:tcBorders>
          </w:tcPr>
          <w:p w14:paraId="5047FE99"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r>
      <w:tr w:rsidR="0067628F" w:rsidRPr="00935945" w14:paraId="38C27418" w14:textId="77777777" w:rsidTr="0067628F">
        <w:trPr>
          <w:trHeight w:val="210"/>
        </w:trPr>
        <w:tc>
          <w:tcPr>
            <w:tcW w:w="435" w:type="pct"/>
            <w:tcBorders>
              <w:top w:val="single" w:sz="4" w:space="0" w:color="auto"/>
              <w:left w:val="single" w:sz="4" w:space="0" w:color="auto"/>
              <w:bottom w:val="single" w:sz="4" w:space="0" w:color="auto"/>
              <w:right w:val="single" w:sz="4" w:space="0" w:color="auto"/>
            </w:tcBorders>
            <w:shd w:val="clear" w:color="auto" w:fill="auto"/>
            <w:noWrap/>
            <w:hideMark/>
          </w:tcPr>
          <w:p w14:paraId="792B48F6" w14:textId="77777777" w:rsidR="004D6FAF" w:rsidRPr="002F3FDA" w:rsidRDefault="004D6FAF" w:rsidP="002F3FDA">
            <w:pPr>
              <w:adjustRightInd w:val="0"/>
              <w:snapToGrid w:val="0"/>
              <w:spacing w:after="0" w:line="240" w:lineRule="auto"/>
              <w:rPr>
                <w:rFonts w:ascii="Times New Roman" w:hAnsi="Times New Roman" w:cs="Times New Roman"/>
                <w:sz w:val="20"/>
                <w:szCs w:val="20"/>
                <w:lang w:eastAsia="ko-KR"/>
              </w:rPr>
            </w:pPr>
            <w:r w:rsidRPr="00935945">
              <w:rPr>
                <w:rFonts w:ascii="Times New Roman" w:eastAsia="Times New Roman" w:hAnsi="Times New Roman" w:cs="Times New Roman"/>
                <w:bCs/>
                <w:sz w:val="20"/>
                <w:szCs w:val="20"/>
              </w:rPr>
              <w:t>Chinese Taipei</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0C9B026D" w14:textId="77777777" w:rsidR="004D6FAF" w:rsidRPr="00935945" w:rsidRDefault="004D6FAF"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31B8C938" w14:textId="77777777" w:rsidR="004D6FAF" w:rsidRPr="00935945" w:rsidRDefault="004D6FAF"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LL</w:t>
            </w:r>
          </w:p>
        </w:tc>
        <w:tc>
          <w:tcPr>
            <w:tcW w:w="216" w:type="pct"/>
            <w:tcBorders>
              <w:top w:val="single" w:sz="4" w:space="0" w:color="auto"/>
              <w:left w:val="single" w:sz="4" w:space="0" w:color="auto"/>
              <w:bottom w:val="single" w:sz="4" w:space="0" w:color="auto"/>
              <w:right w:val="single" w:sz="4" w:space="0" w:color="auto"/>
            </w:tcBorders>
            <w:shd w:val="clear" w:color="auto" w:fill="auto"/>
            <w:noWrap/>
            <w:hideMark/>
          </w:tcPr>
          <w:p w14:paraId="190C36F9"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25</w:t>
            </w:r>
          </w:p>
        </w:tc>
        <w:tc>
          <w:tcPr>
            <w:tcW w:w="277" w:type="pct"/>
            <w:tcBorders>
              <w:top w:val="single" w:sz="4" w:space="0" w:color="auto"/>
              <w:left w:val="single" w:sz="4" w:space="0" w:color="auto"/>
              <w:bottom w:val="single" w:sz="4" w:space="0" w:color="auto"/>
              <w:right w:val="single" w:sz="4" w:space="0" w:color="auto"/>
            </w:tcBorders>
            <w:shd w:val="clear" w:color="auto" w:fill="auto"/>
            <w:noWrap/>
            <w:hideMark/>
          </w:tcPr>
          <w:p w14:paraId="04A5A8D5"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46" w:type="pct"/>
            <w:tcBorders>
              <w:top w:val="single" w:sz="4" w:space="0" w:color="auto"/>
              <w:left w:val="single" w:sz="4" w:space="0" w:color="auto"/>
              <w:bottom w:val="single" w:sz="4" w:space="0" w:color="auto"/>
              <w:right w:val="single" w:sz="4" w:space="0" w:color="auto"/>
            </w:tcBorders>
            <w:shd w:val="clear" w:color="auto" w:fill="auto"/>
            <w:noWrap/>
          </w:tcPr>
          <w:p w14:paraId="624A9399"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21</w:t>
            </w:r>
          </w:p>
        </w:tc>
        <w:tc>
          <w:tcPr>
            <w:tcW w:w="287" w:type="pct"/>
            <w:tcBorders>
              <w:top w:val="single" w:sz="4" w:space="0" w:color="auto"/>
              <w:left w:val="single" w:sz="4" w:space="0" w:color="auto"/>
              <w:bottom w:val="single" w:sz="4" w:space="0" w:color="auto"/>
              <w:right w:val="single" w:sz="4" w:space="0" w:color="auto"/>
            </w:tcBorders>
            <w:shd w:val="clear" w:color="auto" w:fill="auto"/>
            <w:noWrap/>
          </w:tcPr>
          <w:p w14:paraId="620D3277"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1,839</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2F55EFED"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21</w:t>
            </w: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0EE211C5"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1,423</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11D06EA9"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22</w:t>
            </w: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043216CD" w14:textId="77777777" w:rsidR="004D6FAF" w:rsidRPr="00935945" w:rsidRDefault="004D6FAF" w:rsidP="00935945">
            <w:pPr>
              <w:tabs>
                <w:tab w:val="left" w:pos="503"/>
              </w:tabs>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2,108</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10A15BF1"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22</w:t>
            </w: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1950D923"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2,348</w:t>
            </w: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4DA6CA1D"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23</w:t>
            </w:r>
          </w:p>
        </w:tc>
        <w:tc>
          <w:tcPr>
            <w:tcW w:w="328" w:type="pct"/>
            <w:tcBorders>
              <w:top w:val="single" w:sz="4" w:space="0" w:color="auto"/>
              <w:left w:val="single" w:sz="4" w:space="0" w:color="auto"/>
              <w:bottom w:val="single" w:sz="4" w:space="0" w:color="auto"/>
              <w:right w:val="single" w:sz="4" w:space="0" w:color="auto"/>
            </w:tcBorders>
            <w:shd w:val="clear" w:color="auto" w:fill="auto"/>
          </w:tcPr>
          <w:p w14:paraId="12A48F6F"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2,401</w:t>
            </w:r>
          </w:p>
        </w:tc>
        <w:tc>
          <w:tcPr>
            <w:tcW w:w="244" w:type="pct"/>
            <w:tcBorders>
              <w:top w:val="single" w:sz="4" w:space="0" w:color="auto"/>
              <w:left w:val="single" w:sz="4" w:space="0" w:color="auto"/>
              <w:bottom w:val="single" w:sz="4" w:space="0" w:color="auto"/>
              <w:right w:val="single" w:sz="4" w:space="0" w:color="auto"/>
            </w:tcBorders>
          </w:tcPr>
          <w:p w14:paraId="4E1F4115"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eastAsia="PMingLiU" w:hAnsi="Times New Roman" w:cs="Times New Roman"/>
                <w:sz w:val="20"/>
                <w:szCs w:val="20"/>
                <w:lang w:eastAsia="zh-TW"/>
              </w:rPr>
              <w:t>24</w:t>
            </w:r>
          </w:p>
        </w:tc>
        <w:tc>
          <w:tcPr>
            <w:tcW w:w="327" w:type="pct"/>
            <w:tcBorders>
              <w:top w:val="single" w:sz="4" w:space="0" w:color="auto"/>
              <w:left w:val="single" w:sz="4" w:space="0" w:color="auto"/>
              <w:bottom w:val="single" w:sz="4" w:space="0" w:color="auto"/>
              <w:right w:val="single" w:sz="4" w:space="0" w:color="auto"/>
            </w:tcBorders>
          </w:tcPr>
          <w:p w14:paraId="20109F78"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eastAsia="PMingLiU" w:hAnsi="Times New Roman" w:cs="Times New Roman"/>
                <w:sz w:val="20"/>
                <w:szCs w:val="20"/>
                <w:lang w:eastAsia="zh-TW"/>
              </w:rPr>
              <w:t>2,259</w:t>
            </w:r>
          </w:p>
        </w:tc>
      </w:tr>
      <w:tr w:rsidR="0067628F" w:rsidRPr="00935945" w14:paraId="75E3167B" w14:textId="77777777" w:rsidTr="0067628F">
        <w:trPr>
          <w:trHeight w:val="255"/>
        </w:trPr>
        <w:tc>
          <w:tcPr>
            <w:tcW w:w="435" w:type="pct"/>
            <w:vMerge w:val="restart"/>
            <w:tcBorders>
              <w:top w:val="single" w:sz="4" w:space="0" w:color="auto"/>
              <w:left w:val="single" w:sz="4" w:space="0" w:color="auto"/>
              <w:right w:val="single" w:sz="4" w:space="0" w:color="auto"/>
            </w:tcBorders>
            <w:shd w:val="clear" w:color="auto" w:fill="auto"/>
            <w:noWrap/>
            <w:hideMark/>
          </w:tcPr>
          <w:p w14:paraId="16EC8AB9" w14:textId="77777777" w:rsidR="004D6FAF" w:rsidRPr="00935945" w:rsidRDefault="004D6FAF"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USA</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0B92920F" w14:textId="77777777" w:rsidR="004D6FAF" w:rsidRPr="00935945" w:rsidRDefault="004D6FAF"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14:paraId="10F9FB6E" w14:textId="77777777" w:rsidR="004D6FAF" w:rsidRPr="00935945" w:rsidRDefault="004D6FAF"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16" w:type="pct"/>
            <w:tcBorders>
              <w:top w:val="single" w:sz="4" w:space="0" w:color="auto"/>
              <w:left w:val="single" w:sz="4" w:space="0" w:color="auto"/>
              <w:bottom w:val="single" w:sz="4" w:space="0" w:color="auto"/>
              <w:right w:val="single" w:sz="4" w:space="0" w:color="auto"/>
            </w:tcBorders>
            <w:shd w:val="clear" w:color="auto" w:fill="auto"/>
            <w:noWrap/>
            <w:hideMark/>
          </w:tcPr>
          <w:p w14:paraId="612F645B"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noWrap/>
          </w:tcPr>
          <w:p w14:paraId="7229D624"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13,311</w:t>
            </w:r>
          </w:p>
        </w:tc>
        <w:tc>
          <w:tcPr>
            <w:tcW w:w="246" w:type="pct"/>
            <w:tcBorders>
              <w:top w:val="single" w:sz="4" w:space="0" w:color="auto"/>
              <w:left w:val="single" w:sz="4" w:space="0" w:color="auto"/>
              <w:bottom w:val="single" w:sz="4" w:space="0" w:color="auto"/>
              <w:right w:val="single" w:sz="4" w:space="0" w:color="auto"/>
            </w:tcBorders>
            <w:shd w:val="clear" w:color="auto" w:fill="auto"/>
            <w:noWrap/>
          </w:tcPr>
          <w:p w14:paraId="4A09102C"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noWrap/>
          </w:tcPr>
          <w:p w14:paraId="58BE53CE"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13,983</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18A1EE4A"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173F484E" w14:textId="77777777" w:rsidR="00307972" w:rsidRDefault="00307972" w:rsidP="000351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15,2</w:t>
            </w:r>
            <w:r>
              <w:rPr>
                <w:rFonts w:ascii="Times New Roman" w:hAnsi="Times New Roman" w:cs="Times New Roman"/>
                <w:sz w:val="20"/>
                <w:szCs w:val="20"/>
                <w:lang w:eastAsia="ko-KR"/>
              </w:rPr>
              <w:t>18</w:t>
            </w:r>
          </w:p>
          <w:p w14:paraId="71C58D62" w14:textId="77777777" w:rsidR="004D6FAF" w:rsidRPr="00935945" w:rsidRDefault="004D6FAF" w:rsidP="00307972">
            <w:pPr>
              <w:adjustRightInd w:val="0"/>
              <w:snapToGrid w:val="0"/>
              <w:spacing w:after="0" w:line="240" w:lineRule="auto"/>
              <w:jc w:val="right"/>
              <w:rPr>
                <w:rFonts w:ascii="Times New Roman" w:hAnsi="Times New Roman" w:cs="Times New Roman"/>
                <w:sz w:val="20"/>
                <w:szCs w:val="20"/>
                <w:lang w:eastAsia="ko-KR"/>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42CDD985"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6E1E92F6" w14:textId="77777777" w:rsidR="00307972" w:rsidRDefault="00307972" w:rsidP="000B4228">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13,</w:t>
            </w:r>
            <w:r>
              <w:rPr>
                <w:rFonts w:ascii="Times New Roman" w:hAnsi="Times New Roman" w:cs="Times New Roman"/>
                <w:sz w:val="20"/>
                <w:szCs w:val="20"/>
                <w:lang w:eastAsia="ko-KR"/>
              </w:rPr>
              <w:t>509</w:t>
            </w:r>
          </w:p>
          <w:p w14:paraId="25F8EACB" w14:textId="77777777" w:rsidR="004D6FAF" w:rsidRPr="00935945" w:rsidRDefault="004D6FAF" w:rsidP="00307972">
            <w:pPr>
              <w:adjustRightInd w:val="0"/>
              <w:snapToGrid w:val="0"/>
              <w:spacing w:after="0" w:line="240" w:lineRule="auto"/>
              <w:jc w:val="right"/>
              <w:rPr>
                <w:rFonts w:ascii="Times New Roman" w:hAnsi="Times New Roman" w:cs="Times New Roman"/>
                <w:sz w:val="20"/>
                <w:szCs w:val="20"/>
                <w:lang w:eastAsia="ko-KR"/>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5954384C"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4512A2B4" w14:textId="77777777" w:rsidR="00657D51" w:rsidRDefault="00657D51" w:rsidP="000B4228">
            <w:pPr>
              <w:adjustRightInd w:val="0"/>
              <w:snapToGrid w:val="0"/>
              <w:spacing w:after="0" w:line="240" w:lineRule="auto"/>
              <w:jc w:val="right"/>
              <w:rPr>
                <w:rFonts w:ascii="Times New Roman" w:hAnsi="Times New Roman" w:cs="Times New Roman"/>
                <w:sz w:val="20"/>
                <w:szCs w:val="20"/>
                <w:lang w:eastAsia="ko-KR"/>
              </w:rPr>
            </w:pPr>
            <w:ins w:id="6" w:author="SungKwon Soh" w:date="2019-08-30T07:40:00Z">
              <w:r>
                <w:rPr>
                  <w:rFonts w:ascii="Times New Roman" w:hAnsi="Times New Roman" w:cs="Times New Roman"/>
                  <w:sz w:val="20"/>
                  <w:szCs w:val="20"/>
                  <w:lang w:eastAsia="ko-KR"/>
                </w:rPr>
                <w:t>12,199</w:t>
              </w:r>
            </w:ins>
          </w:p>
          <w:p w14:paraId="28A81DF4" w14:textId="76F8BDDC" w:rsidR="004D6FAF" w:rsidRPr="00935945" w:rsidRDefault="00307972" w:rsidP="00657D51">
            <w:pPr>
              <w:adjustRightInd w:val="0"/>
              <w:snapToGrid w:val="0"/>
              <w:spacing w:after="0" w:line="240" w:lineRule="auto"/>
              <w:jc w:val="right"/>
              <w:rPr>
                <w:rFonts w:ascii="Times New Roman" w:hAnsi="Times New Roman" w:cs="Times New Roman"/>
                <w:sz w:val="20"/>
                <w:szCs w:val="20"/>
                <w:lang w:eastAsia="ko-KR"/>
              </w:rPr>
            </w:pPr>
            <w:del w:id="7" w:author="SungKwon Soh" w:date="2019-08-30T07:40:00Z">
              <w:r w:rsidRPr="00935945" w:rsidDel="00657D51">
                <w:rPr>
                  <w:rFonts w:ascii="Times New Roman" w:hAnsi="Times New Roman" w:cs="Times New Roman"/>
                  <w:sz w:val="20"/>
                  <w:szCs w:val="20"/>
                  <w:lang w:eastAsia="ko-KR"/>
                </w:rPr>
                <w:delText>12,</w:delText>
              </w:r>
              <w:r w:rsidDel="00657D51">
                <w:rPr>
                  <w:rFonts w:ascii="Times New Roman" w:hAnsi="Times New Roman" w:cs="Times New Roman"/>
                  <w:sz w:val="20"/>
                  <w:szCs w:val="20"/>
                  <w:lang w:eastAsia="ko-KR"/>
                </w:rPr>
                <w:delText>394</w:delText>
              </w:r>
            </w:del>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5491E82A"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p>
        </w:tc>
        <w:tc>
          <w:tcPr>
            <w:tcW w:w="328" w:type="pct"/>
            <w:tcBorders>
              <w:top w:val="single" w:sz="4" w:space="0" w:color="auto"/>
              <w:left w:val="single" w:sz="4" w:space="0" w:color="auto"/>
              <w:bottom w:val="single" w:sz="4" w:space="0" w:color="auto"/>
              <w:right w:val="single" w:sz="4" w:space="0" w:color="auto"/>
            </w:tcBorders>
            <w:shd w:val="clear" w:color="auto" w:fill="auto"/>
          </w:tcPr>
          <w:p w14:paraId="320D04F2" w14:textId="77777777" w:rsidR="00657D51" w:rsidRDefault="00657D51" w:rsidP="00657D51">
            <w:pPr>
              <w:adjustRightInd w:val="0"/>
              <w:snapToGrid w:val="0"/>
              <w:spacing w:after="0" w:line="240" w:lineRule="auto"/>
              <w:jc w:val="right"/>
              <w:rPr>
                <w:rFonts w:ascii="Times New Roman" w:hAnsi="Times New Roman" w:cs="Times New Roman"/>
                <w:sz w:val="20"/>
                <w:szCs w:val="20"/>
                <w:lang w:eastAsia="ko-KR"/>
              </w:rPr>
            </w:pPr>
            <w:ins w:id="8" w:author="SungKwon Soh" w:date="2019-08-30T07:41:00Z">
              <w:r>
                <w:rPr>
                  <w:rFonts w:ascii="Times New Roman" w:hAnsi="Times New Roman" w:cs="Times New Roman"/>
                  <w:sz w:val="20"/>
                  <w:szCs w:val="20"/>
                  <w:lang w:eastAsia="ko-KR"/>
                </w:rPr>
                <w:t>11,506</w:t>
              </w:r>
            </w:ins>
          </w:p>
          <w:p w14:paraId="016B11F6" w14:textId="38838730" w:rsidR="004D6FAF" w:rsidRPr="00935945" w:rsidRDefault="00307972" w:rsidP="00657D51">
            <w:pPr>
              <w:adjustRightInd w:val="0"/>
              <w:snapToGrid w:val="0"/>
              <w:spacing w:after="0" w:line="240" w:lineRule="auto"/>
              <w:jc w:val="right"/>
              <w:rPr>
                <w:rFonts w:ascii="Times New Roman" w:hAnsi="Times New Roman" w:cs="Times New Roman"/>
                <w:sz w:val="20"/>
                <w:szCs w:val="20"/>
                <w:lang w:eastAsia="ko-KR"/>
              </w:rPr>
            </w:pPr>
            <w:del w:id="9" w:author="SungKwon Soh" w:date="2019-08-30T07:41:00Z">
              <w:r w:rsidRPr="00935945" w:rsidDel="00657D51">
                <w:rPr>
                  <w:rFonts w:ascii="Times New Roman" w:hAnsi="Times New Roman" w:cs="Times New Roman"/>
                  <w:sz w:val="20"/>
                  <w:szCs w:val="20"/>
                  <w:lang w:eastAsia="ko-KR"/>
                </w:rPr>
                <w:delText>11,</w:delText>
              </w:r>
              <w:r w:rsidDel="00657D51">
                <w:rPr>
                  <w:rFonts w:ascii="Times New Roman" w:hAnsi="Times New Roman" w:cs="Times New Roman"/>
                  <w:sz w:val="20"/>
                  <w:szCs w:val="20"/>
                  <w:lang w:eastAsia="ko-KR"/>
                </w:rPr>
                <w:delText>734</w:delText>
              </w:r>
            </w:del>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039CC68A"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6B361CE3" w14:textId="77777777" w:rsidR="00657D51" w:rsidRDefault="00657D51" w:rsidP="00657D51">
            <w:pPr>
              <w:adjustRightInd w:val="0"/>
              <w:snapToGrid w:val="0"/>
              <w:spacing w:after="0" w:line="240" w:lineRule="auto"/>
              <w:jc w:val="right"/>
              <w:rPr>
                <w:rFonts w:ascii="Times New Roman" w:hAnsi="Times New Roman" w:cs="Times New Roman"/>
                <w:sz w:val="20"/>
                <w:szCs w:val="20"/>
                <w:lang w:eastAsia="ko-KR"/>
              </w:rPr>
            </w:pPr>
            <w:ins w:id="10" w:author="SungKwon Soh" w:date="2019-08-30T07:42:00Z">
              <w:r>
                <w:rPr>
                  <w:rFonts w:ascii="Times New Roman" w:hAnsi="Times New Roman" w:cs="Times New Roman"/>
                  <w:sz w:val="20"/>
                  <w:szCs w:val="20"/>
                  <w:lang w:eastAsia="ko-KR"/>
                </w:rPr>
                <w:t>12,743</w:t>
              </w:r>
            </w:ins>
          </w:p>
          <w:p w14:paraId="381E1A48" w14:textId="777F9E85" w:rsidR="004D6FAF" w:rsidRPr="00935945" w:rsidRDefault="008125D9" w:rsidP="00657D51">
            <w:pPr>
              <w:adjustRightInd w:val="0"/>
              <w:snapToGrid w:val="0"/>
              <w:spacing w:after="0" w:line="240" w:lineRule="auto"/>
              <w:jc w:val="right"/>
              <w:rPr>
                <w:rFonts w:ascii="Times New Roman" w:hAnsi="Times New Roman" w:cs="Times New Roman"/>
                <w:sz w:val="20"/>
                <w:szCs w:val="20"/>
                <w:lang w:eastAsia="ko-KR"/>
              </w:rPr>
            </w:pPr>
            <w:del w:id="11" w:author="SungKwon Soh" w:date="2019-08-30T07:42:00Z">
              <w:r w:rsidDel="00657D51">
                <w:rPr>
                  <w:rFonts w:ascii="Times New Roman" w:hAnsi="Times New Roman" w:cs="Times New Roman" w:hint="eastAsia"/>
                  <w:sz w:val="20"/>
                  <w:szCs w:val="20"/>
                  <w:lang w:eastAsia="ko-KR"/>
                </w:rPr>
                <w:delText>12,581</w:delText>
              </w:r>
            </w:del>
          </w:p>
        </w:tc>
      </w:tr>
      <w:tr w:rsidR="0067628F" w:rsidRPr="00935945" w14:paraId="641D59A4" w14:textId="77777777" w:rsidTr="0067628F">
        <w:trPr>
          <w:trHeight w:val="255"/>
        </w:trPr>
        <w:tc>
          <w:tcPr>
            <w:tcW w:w="435" w:type="pct"/>
            <w:vMerge/>
            <w:tcBorders>
              <w:left w:val="single" w:sz="4" w:space="0" w:color="auto"/>
              <w:bottom w:val="single" w:sz="4" w:space="0" w:color="auto"/>
              <w:right w:val="single" w:sz="4" w:space="0" w:color="auto"/>
            </w:tcBorders>
            <w:shd w:val="clear" w:color="auto" w:fill="auto"/>
            <w:noWrap/>
          </w:tcPr>
          <w:p w14:paraId="23E2586F" w14:textId="77777777" w:rsidR="004D6FAF" w:rsidRPr="00935945" w:rsidRDefault="004D6FAF" w:rsidP="00935945">
            <w:pPr>
              <w:adjustRightInd w:val="0"/>
              <w:snapToGrid w:val="0"/>
              <w:spacing w:after="0" w:line="240" w:lineRule="auto"/>
              <w:rPr>
                <w:rFonts w:ascii="Times New Roman" w:eastAsia="Times New Roman" w:hAnsi="Times New Roman" w:cs="Times New Roman"/>
                <w:bCs/>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3D675598" w14:textId="77777777" w:rsidR="004D6FAF" w:rsidRPr="00935945" w:rsidRDefault="004D6FAF"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CA only</w:t>
            </w:r>
          </w:p>
        </w:tc>
        <w:tc>
          <w:tcPr>
            <w:tcW w:w="412" w:type="pct"/>
            <w:tcBorders>
              <w:top w:val="single" w:sz="4" w:space="0" w:color="auto"/>
              <w:left w:val="single" w:sz="4" w:space="0" w:color="auto"/>
              <w:bottom w:val="single" w:sz="4" w:space="0" w:color="auto"/>
              <w:right w:val="single" w:sz="4" w:space="0" w:color="auto"/>
            </w:tcBorders>
            <w:shd w:val="clear" w:color="auto" w:fill="auto"/>
          </w:tcPr>
          <w:p w14:paraId="404B75B2" w14:textId="77777777" w:rsidR="004D6FAF" w:rsidRPr="00935945" w:rsidRDefault="004D6FAF"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16" w:type="pct"/>
            <w:tcBorders>
              <w:top w:val="single" w:sz="4" w:space="0" w:color="auto"/>
              <w:left w:val="single" w:sz="4" w:space="0" w:color="auto"/>
              <w:bottom w:val="single" w:sz="4" w:space="0" w:color="auto"/>
              <w:right w:val="single" w:sz="4" w:space="0" w:color="auto"/>
            </w:tcBorders>
            <w:shd w:val="clear" w:color="auto" w:fill="auto"/>
            <w:noWrap/>
          </w:tcPr>
          <w:p w14:paraId="29EF0076"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noWrap/>
          </w:tcPr>
          <w:p w14:paraId="50F17DB1"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lang w:eastAsia="ko-KR"/>
              </w:rPr>
              <w:t>789</w:t>
            </w:r>
          </w:p>
        </w:tc>
        <w:tc>
          <w:tcPr>
            <w:tcW w:w="246" w:type="pct"/>
            <w:tcBorders>
              <w:top w:val="single" w:sz="4" w:space="0" w:color="auto"/>
              <w:left w:val="single" w:sz="4" w:space="0" w:color="auto"/>
              <w:bottom w:val="single" w:sz="4" w:space="0" w:color="auto"/>
              <w:right w:val="single" w:sz="4" w:space="0" w:color="auto"/>
            </w:tcBorders>
            <w:shd w:val="clear" w:color="auto" w:fill="auto"/>
            <w:noWrap/>
          </w:tcPr>
          <w:p w14:paraId="5B6FCC6F"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noWrap/>
          </w:tcPr>
          <w:p w14:paraId="6B02B60F"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155</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620F4154"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7E4A124C"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7AACE531"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55E1851B"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47BC43D6"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01DDDD30" w14:textId="77777777" w:rsidR="000C6D4C" w:rsidRDefault="00657D51" w:rsidP="00935945">
            <w:pPr>
              <w:adjustRightInd w:val="0"/>
              <w:snapToGrid w:val="0"/>
              <w:spacing w:after="0" w:line="240" w:lineRule="auto"/>
              <w:jc w:val="right"/>
              <w:rPr>
                <w:ins w:id="12" w:author="SungKwon Soh" w:date="2019-10-22T19:03:00Z"/>
                <w:rFonts w:ascii="Times New Roman" w:hAnsi="Times New Roman" w:cs="Times New Roman"/>
                <w:sz w:val="20"/>
                <w:szCs w:val="20"/>
                <w:lang w:eastAsia="ko-KR"/>
              </w:rPr>
            </w:pPr>
            <w:ins w:id="13" w:author="SungKwon Soh" w:date="2019-08-30T07:41:00Z">
              <w:r>
                <w:rPr>
                  <w:rFonts w:ascii="Times New Roman" w:hAnsi="Times New Roman" w:cs="Times New Roman"/>
                  <w:sz w:val="20"/>
                  <w:szCs w:val="20"/>
                  <w:lang w:eastAsia="ko-KR"/>
                </w:rPr>
                <w:t>7</w:t>
              </w:r>
            </w:ins>
          </w:p>
          <w:p w14:paraId="1C833938" w14:textId="0978FF11"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del w:id="14" w:author="SungKwon Soh" w:date="2019-08-30T07:41:00Z">
              <w:r w:rsidRPr="00935945" w:rsidDel="00657D51">
                <w:rPr>
                  <w:rFonts w:ascii="Times New Roman" w:hAnsi="Times New Roman" w:cs="Times New Roman"/>
                  <w:sz w:val="20"/>
                  <w:szCs w:val="20"/>
                  <w:lang w:eastAsia="ko-KR"/>
                </w:rPr>
                <w:delText>6</w:delText>
              </w:r>
            </w:del>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7136CFF7"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p>
        </w:tc>
        <w:tc>
          <w:tcPr>
            <w:tcW w:w="328" w:type="pct"/>
            <w:tcBorders>
              <w:top w:val="single" w:sz="4" w:space="0" w:color="auto"/>
              <w:left w:val="single" w:sz="4" w:space="0" w:color="auto"/>
              <w:bottom w:val="single" w:sz="4" w:space="0" w:color="auto"/>
              <w:right w:val="single" w:sz="4" w:space="0" w:color="auto"/>
            </w:tcBorders>
            <w:shd w:val="clear" w:color="auto" w:fill="auto"/>
          </w:tcPr>
          <w:p w14:paraId="08E59AFC" w14:textId="77777777" w:rsidR="000C6D4C" w:rsidRDefault="00657D51" w:rsidP="00935945">
            <w:pPr>
              <w:adjustRightInd w:val="0"/>
              <w:snapToGrid w:val="0"/>
              <w:spacing w:after="0" w:line="240" w:lineRule="auto"/>
              <w:jc w:val="right"/>
              <w:rPr>
                <w:ins w:id="15" w:author="SungKwon Soh" w:date="2019-10-22T19:03:00Z"/>
                <w:rFonts w:ascii="Times New Roman" w:hAnsi="Times New Roman" w:cs="Times New Roman"/>
                <w:sz w:val="20"/>
                <w:szCs w:val="20"/>
                <w:lang w:eastAsia="ko-KR"/>
              </w:rPr>
            </w:pPr>
            <w:ins w:id="16" w:author="SungKwon Soh" w:date="2019-08-30T07:42:00Z">
              <w:r>
                <w:rPr>
                  <w:rFonts w:ascii="Times New Roman" w:hAnsi="Times New Roman" w:cs="Times New Roman"/>
                  <w:sz w:val="20"/>
                  <w:szCs w:val="20"/>
                  <w:lang w:eastAsia="ko-KR"/>
                </w:rPr>
                <w:t>8</w:t>
              </w:r>
            </w:ins>
          </w:p>
          <w:p w14:paraId="5ED52087" w14:textId="377B1BC8"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del w:id="17" w:author="SungKwon Soh" w:date="2019-08-30T07:42:00Z">
              <w:r w:rsidRPr="00935945" w:rsidDel="00657D51">
                <w:rPr>
                  <w:rFonts w:ascii="Times New Roman" w:hAnsi="Times New Roman" w:cs="Times New Roman"/>
                  <w:sz w:val="20"/>
                  <w:szCs w:val="20"/>
                  <w:lang w:eastAsia="ko-KR"/>
                </w:rPr>
                <w:delText>7</w:delText>
              </w:r>
            </w:del>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314DC72A"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0FDE7439"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0</w:t>
            </w:r>
          </w:p>
        </w:tc>
      </w:tr>
      <w:tr w:rsidR="0067628F" w:rsidRPr="00935945" w14:paraId="182E6D73" w14:textId="77777777" w:rsidTr="0067628F">
        <w:trPr>
          <w:trHeight w:val="210"/>
        </w:trPr>
        <w:tc>
          <w:tcPr>
            <w:tcW w:w="435" w:type="pct"/>
            <w:tcBorders>
              <w:top w:val="single" w:sz="4" w:space="0" w:color="auto"/>
              <w:left w:val="single" w:sz="4" w:space="0" w:color="auto"/>
              <w:bottom w:val="single" w:sz="4" w:space="0" w:color="auto"/>
              <w:right w:val="single" w:sz="4" w:space="0" w:color="auto"/>
            </w:tcBorders>
            <w:shd w:val="clear" w:color="auto" w:fill="auto"/>
            <w:noWrap/>
            <w:hideMark/>
          </w:tcPr>
          <w:p w14:paraId="5504C57D" w14:textId="77777777" w:rsidR="004D6FAF" w:rsidRPr="00935945" w:rsidRDefault="004D6FAF"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Vanuatu</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33192F3E" w14:textId="77777777" w:rsidR="004D6FAF" w:rsidRPr="00935945" w:rsidRDefault="004D6FAF"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68362767" w14:textId="77777777" w:rsidR="004D6FAF" w:rsidRPr="00935945" w:rsidRDefault="004D6FAF" w:rsidP="00935945">
            <w:pPr>
              <w:adjustRightInd w:val="0"/>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LL</w:t>
            </w:r>
          </w:p>
        </w:tc>
        <w:tc>
          <w:tcPr>
            <w:tcW w:w="216" w:type="pct"/>
            <w:tcBorders>
              <w:top w:val="single" w:sz="4" w:space="0" w:color="auto"/>
              <w:left w:val="single" w:sz="4" w:space="0" w:color="auto"/>
              <w:bottom w:val="single" w:sz="4" w:space="0" w:color="auto"/>
              <w:right w:val="single" w:sz="4" w:space="0" w:color="auto"/>
            </w:tcBorders>
            <w:shd w:val="clear" w:color="auto" w:fill="auto"/>
            <w:noWrap/>
            <w:hideMark/>
          </w:tcPr>
          <w:p w14:paraId="00927802" w14:textId="77777777" w:rsidR="004D6FAF" w:rsidRDefault="004D6FAF"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26</w:t>
            </w:r>
          </w:p>
          <w:p w14:paraId="0E12932F" w14:textId="77777777" w:rsidR="004D6FAF" w:rsidRPr="00935945" w:rsidRDefault="004D6FAF" w:rsidP="00BC1210">
            <w:pPr>
              <w:adjustRightInd w:val="0"/>
              <w:snapToGrid w:val="0"/>
              <w:spacing w:after="0" w:line="240" w:lineRule="auto"/>
              <w:jc w:val="right"/>
              <w:rPr>
                <w:rFonts w:ascii="Times New Roman" w:eastAsia="Times New Roman" w:hAnsi="Times New Roman" w:cs="Times New Roman"/>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noWrap/>
            <w:hideMark/>
          </w:tcPr>
          <w:p w14:paraId="79A53D3A" w14:textId="77777777" w:rsidR="004D6FAF" w:rsidRDefault="004D6FAF"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1.348</w:t>
            </w:r>
          </w:p>
          <w:p w14:paraId="532AC687" w14:textId="77777777" w:rsidR="004D6FAF" w:rsidRPr="00935945" w:rsidRDefault="004D6FAF" w:rsidP="00BC1210">
            <w:pPr>
              <w:adjustRightInd w:val="0"/>
              <w:snapToGrid w:val="0"/>
              <w:spacing w:after="0" w:line="240" w:lineRule="auto"/>
              <w:jc w:val="right"/>
              <w:rPr>
                <w:rFonts w:ascii="Times New Roman" w:eastAsia="Times New Roman" w:hAnsi="Times New Roman" w:cs="Times New Roman"/>
                <w:sz w:val="20"/>
                <w:szCs w:val="20"/>
              </w:rPr>
            </w:pPr>
          </w:p>
        </w:tc>
        <w:tc>
          <w:tcPr>
            <w:tcW w:w="246" w:type="pct"/>
            <w:tcBorders>
              <w:top w:val="single" w:sz="4" w:space="0" w:color="auto"/>
              <w:left w:val="single" w:sz="4" w:space="0" w:color="auto"/>
              <w:bottom w:val="single" w:sz="4" w:space="0" w:color="auto"/>
              <w:right w:val="single" w:sz="4" w:space="0" w:color="auto"/>
            </w:tcBorders>
            <w:shd w:val="clear" w:color="auto" w:fill="auto"/>
            <w:noWrap/>
          </w:tcPr>
          <w:p w14:paraId="2B0F1338" w14:textId="77777777" w:rsidR="004D6FAF" w:rsidRDefault="004D6FAF"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42</w:t>
            </w:r>
          </w:p>
          <w:p w14:paraId="7C610D94" w14:textId="77777777" w:rsidR="004D6FAF" w:rsidRPr="00935945" w:rsidRDefault="004D6FAF" w:rsidP="00BC1210">
            <w:pPr>
              <w:adjustRightInd w:val="0"/>
              <w:snapToGrid w:val="0"/>
              <w:spacing w:after="0" w:line="240" w:lineRule="auto"/>
              <w:jc w:val="right"/>
              <w:rPr>
                <w:rFonts w:ascii="Times New Roman" w:eastAsia="Times New Roman" w:hAnsi="Times New Roman" w:cs="Times New Roman"/>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noWrap/>
          </w:tcPr>
          <w:p w14:paraId="3252D67C" w14:textId="77777777" w:rsidR="004D6FAF" w:rsidRDefault="004D6FAF"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2,338</w:t>
            </w:r>
          </w:p>
          <w:p w14:paraId="2EFB264B" w14:textId="77777777" w:rsidR="004D6FAF" w:rsidRPr="00935945" w:rsidRDefault="004D6FAF" w:rsidP="00BC1210">
            <w:pPr>
              <w:adjustRightInd w:val="0"/>
              <w:snapToGrid w:val="0"/>
              <w:spacing w:after="0" w:line="240" w:lineRule="auto"/>
              <w:jc w:val="right"/>
              <w:rPr>
                <w:rFonts w:ascii="Times New Roman" w:eastAsia="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73F8DD84" w14:textId="77777777" w:rsidR="004D6FAF" w:rsidRDefault="004D6FAF" w:rsidP="00935945">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46</w:t>
            </w:r>
          </w:p>
          <w:p w14:paraId="2D56FBBA" w14:textId="77777777" w:rsidR="004D6FAF" w:rsidRPr="00935945" w:rsidRDefault="004D6FAF" w:rsidP="0041261C">
            <w:pPr>
              <w:adjustRightInd w:val="0"/>
              <w:snapToGrid w:val="0"/>
              <w:spacing w:after="0" w:line="240" w:lineRule="auto"/>
              <w:jc w:val="right"/>
              <w:rPr>
                <w:rFonts w:ascii="Times New Roman" w:eastAsia="Times New Roman" w:hAnsi="Times New Roman" w:cs="Times New Roman"/>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7D03E243" w14:textId="77777777" w:rsidR="004D6FAF" w:rsidRDefault="004D6FAF" w:rsidP="00935945">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1,189</w:t>
            </w:r>
          </w:p>
          <w:p w14:paraId="190C206C" w14:textId="77777777" w:rsidR="004D6FAF" w:rsidRPr="00935945" w:rsidRDefault="004D6FAF" w:rsidP="00D06C88">
            <w:pPr>
              <w:adjustRightInd w:val="0"/>
              <w:snapToGrid w:val="0"/>
              <w:spacing w:after="0" w:line="240" w:lineRule="auto"/>
              <w:jc w:val="right"/>
              <w:rPr>
                <w:rFonts w:ascii="Times New Roman" w:eastAsia="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0144A149" w14:textId="77777777" w:rsidR="004D6FAF" w:rsidRDefault="004D6FAF" w:rsidP="00935945">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60</w:t>
            </w:r>
          </w:p>
          <w:p w14:paraId="40EC1D06" w14:textId="77777777" w:rsidR="004D6FAF" w:rsidRPr="00935945" w:rsidRDefault="004D6FAF" w:rsidP="00D06C88">
            <w:pPr>
              <w:adjustRightInd w:val="0"/>
              <w:snapToGrid w:val="0"/>
              <w:spacing w:after="0" w:line="240" w:lineRule="auto"/>
              <w:jc w:val="right"/>
              <w:rPr>
                <w:rFonts w:ascii="Times New Roman" w:eastAsia="Times New Roman" w:hAnsi="Times New Roman" w:cs="Times New Roman"/>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3D224F2A" w14:textId="77777777" w:rsidR="004D6FAF" w:rsidRDefault="004D6FAF" w:rsidP="00935945">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3.337</w:t>
            </w:r>
          </w:p>
          <w:p w14:paraId="6843D758" w14:textId="77777777" w:rsidR="004D6FAF" w:rsidRPr="00935945" w:rsidRDefault="004D6FAF" w:rsidP="00D06C88">
            <w:pPr>
              <w:adjustRightInd w:val="0"/>
              <w:snapToGrid w:val="0"/>
              <w:spacing w:after="0" w:line="240" w:lineRule="auto"/>
              <w:jc w:val="right"/>
              <w:rPr>
                <w:rFonts w:ascii="Times New Roman" w:eastAsia="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0DA94A0D" w14:textId="77777777" w:rsidR="004D6FAF" w:rsidRDefault="004D6FAF" w:rsidP="00935945">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87</w:t>
            </w:r>
          </w:p>
          <w:p w14:paraId="328A8A99" w14:textId="77777777" w:rsidR="004D6FAF" w:rsidRPr="00935945" w:rsidRDefault="004D6FAF" w:rsidP="00D06C88">
            <w:pPr>
              <w:adjustRightInd w:val="0"/>
              <w:snapToGrid w:val="0"/>
              <w:spacing w:after="0" w:line="240" w:lineRule="auto"/>
              <w:jc w:val="right"/>
              <w:rPr>
                <w:rFonts w:ascii="Times New Roman" w:eastAsia="Times New Roman" w:hAnsi="Times New Roman" w:cs="Times New Roman"/>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07F3DA11" w14:textId="77777777" w:rsidR="004D6FAF" w:rsidRDefault="004D6FAF" w:rsidP="00935945">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3,695</w:t>
            </w:r>
          </w:p>
          <w:p w14:paraId="3101606B" w14:textId="77777777" w:rsidR="004D6FAF" w:rsidRPr="00935945" w:rsidRDefault="004D6FAF" w:rsidP="00D06C88">
            <w:pPr>
              <w:adjustRightInd w:val="0"/>
              <w:snapToGrid w:val="0"/>
              <w:spacing w:after="0" w:line="240" w:lineRule="auto"/>
              <w:jc w:val="right"/>
              <w:rPr>
                <w:rFonts w:ascii="Times New Roman" w:eastAsia="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1CDCC316" w14:textId="77777777" w:rsidR="004D6FAF" w:rsidRDefault="004D6FAF" w:rsidP="00935945">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88</w:t>
            </w:r>
          </w:p>
          <w:p w14:paraId="5C34F124" w14:textId="77777777" w:rsidR="004D6FAF" w:rsidRPr="00935945" w:rsidRDefault="004D6FAF" w:rsidP="00D06C88">
            <w:pPr>
              <w:adjustRightInd w:val="0"/>
              <w:snapToGrid w:val="0"/>
              <w:spacing w:after="0" w:line="240" w:lineRule="auto"/>
              <w:jc w:val="right"/>
              <w:rPr>
                <w:rFonts w:ascii="Times New Roman" w:hAnsi="Times New Roman" w:cs="Times New Roman"/>
                <w:sz w:val="20"/>
                <w:szCs w:val="20"/>
                <w:lang w:eastAsia="ko-KR"/>
              </w:rPr>
            </w:pPr>
          </w:p>
        </w:tc>
        <w:tc>
          <w:tcPr>
            <w:tcW w:w="328" w:type="pct"/>
            <w:tcBorders>
              <w:top w:val="single" w:sz="4" w:space="0" w:color="auto"/>
              <w:left w:val="single" w:sz="4" w:space="0" w:color="auto"/>
              <w:bottom w:val="single" w:sz="4" w:space="0" w:color="auto"/>
              <w:right w:val="single" w:sz="4" w:space="0" w:color="auto"/>
            </w:tcBorders>
            <w:shd w:val="clear" w:color="auto" w:fill="auto"/>
          </w:tcPr>
          <w:p w14:paraId="7613DD39" w14:textId="77777777" w:rsidR="004D6FAF" w:rsidRDefault="004D6FAF" w:rsidP="00935945">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3,702</w:t>
            </w:r>
          </w:p>
          <w:p w14:paraId="731ACA2A" w14:textId="77777777" w:rsidR="004D6FAF" w:rsidRPr="00935945" w:rsidRDefault="004D6FAF" w:rsidP="00D06C88">
            <w:pPr>
              <w:adjustRightInd w:val="0"/>
              <w:snapToGrid w:val="0"/>
              <w:spacing w:after="0" w:line="240" w:lineRule="auto"/>
              <w:jc w:val="right"/>
              <w:rPr>
                <w:rFonts w:ascii="Times New Roman" w:hAnsi="Times New Roman" w:cs="Times New Roman"/>
                <w:sz w:val="20"/>
                <w:szCs w:val="20"/>
                <w:lang w:eastAsia="ko-KR"/>
              </w:rPr>
            </w:pP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3079EA70" w14:textId="77777777" w:rsidR="000C6D4C" w:rsidRDefault="000C6D4C" w:rsidP="00935945">
            <w:pPr>
              <w:adjustRightInd w:val="0"/>
              <w:snapToGrid w:val="0"/>
              <w:spacing w:after="0" w:line="240" w:lineRule="auto"/>
              <w:jc w:val="right"/>
              <w:rPr>
                <w:ins w:id="18" w:author="SungKwon Soh" w:date="2019-10-22T19:03:00Z"/>
                <w:rFonts w:ascii="Times New Roman" w:hAnsi="Times New Roman" w:cs="Times New Roman"/>
                <w:sz w:val="20"/>
                <w:szCs w:val="20"/>
                <w:lang w:eastAsia="ko-KR"/>
              </w:rPr>
            </w:pPr>
            <w:ins w:id="19" w:author="SungKwon Soh" w:date="2019-10-22T19:03:00Z">
              <w:r>
                <w:rPr>
                  <w:rFonts w:ascii="Times New Roman" w:hAnsi="Times New Roman" w:cs="Times New Roman"/>
                  <w:sz w:val="20"/>
                  <w:szCs w:val="20"/>
                  <w:lang w:eastAsia="ko-KR"/>
                </w:rPr>
                <w:t>38</w:t>
              </w:r>
            </w:ins>
          </w:p>
          <w:p w14:paraId="65CAB434" w14:textId="127F15F4" w:rsidR="004D6FAF" w:rsidRDefault="004D6FAF" w:rsidP="00935945">
            <w:pPr>
              <w:adjustRightInd w:val="0"/>
              <w:snapToGrid w:val="0"/>
              <w:spacing w:after="0" w:line="240" w:lineRule="auto"/>
              <w:jc w:val="right"/>
              <w:rPr>
                <w:rFonts w:ascii="Times New Roman" w:hAnsi="Times New Roman" w:cs="Times New Roman"/>
                <w:sz w:val="20"/>
                <w:szCs w:val="20"/>
                <w:lang w:eastAsia="ko-KR"/>
              </w:rPr>
            </w:pPr>
            <w:del w:id="20" w:author="SungKwon Soh" w:date="2019-10-22T19:03:00Z">
              <w:r w:rsidDel="000C6D4C">
                <w:rPr>
                  <w:rFonts w:ascii="Times New Roman" w:hAnsi="Times New Roman" w:cs="Times New Roman" w:hint="eastAsia"/>
                  <w:sz w:val="20"/>
                  <w:szCs w:val="20"/>
                  <w:lang w:eastAsia="ko-KR"/>
                </w:rPr>
                <w:delText>48</w:delText>
              </w:r>
            </w:del>
          </w:p>
          <w:p w14:paraId="2C700DFA" w14:textId="77777777" w:rsidR="004D6FAF" w:rsidRPr="00935945" w:rsidRDefault="004D6FAF" w:rsidP="00D06C88">
            <w:pPr>
              <w:adjustRightInd w:val="0"/>
              <w:snapToGrid w:val="0"/>
              <w:spacing w:after="0" w:line="240" w:lineRule="auto"/>
              <w:jc w:val="right"/>
              <w:rPr>
                <w:rFonts w:ascii="Times New Roman" w:hAnsi="Times New Roman" w:cs="Times New Roman"/>
                <w:sz w:val="20"/>
                <w:szCs w:val="20"/>
                <w:lang w:eastAsia="ko-KR"/>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3F35AEA0" w14:textId="77777777" w:rsidR="000C6D4C" w:rsidRDefault="000C6D4C" w:rsidP="00935945">
            <w:pPr>
              <w:adjustRightInd w:val="0"/>
              <w:snapToGrid w:val="0"/>
              <w:spacing w:after="0" w:line="240" w:lineRule="auto"/>
              <w:jc w:val="right"/>
              <w:rPr>
                <w:ins w:id="21" w:author="SungKwon Soh" w:date="2019-10-22T19:03:00Z"/>
                <w:rFonts w:ascii="Times New Roman" w:hAnsi="Times New Roman" w:cs="Times New Roman"/>
                <w:sz w:val="20"/>
                <w:szCs w:val="20"/>
                <w:lang w:eastAsia="ko-KR"/>
              </w:rPr>
            </w:pPr>
            <w:ins w:id="22" w:author="SungKwon Soh" w:date="2019-10-22T19:03:00Z">
              <w:r>
                <w:rPr>
                  <w:rFonts w:ascii="Times New Roman" w:hAnsi="Times New Roman" w:cs="Times New Roman"/>
                  <w:sz w:val="20"/>
                  <w:szCs w:val="20"/>
                  <w:lang w:eastAsia="ko-KR"/>
                </w:rPr>
                <w:t>2,381</w:t>
              </w:r>
            </w:ins>
          </w:p>
          <w:p w14:paraId="61D4F68D" w14:textId="06F34F4B" w:rsidR="004D6FAF" w:rsidRDefault="004D6FAF" w:rsidP="00935945">
            <w:pPr>
              <w:adjustRightInd w:val="0"/>
              <w:snapToGrid w:val="0"/>
              <w:spacing w:after="0" w:line="240" w:lineRule="auto"/>
              <w:jc w:val="right"/>
              <w:rPr>
                <w:rFonts w:ascii="Times New Roman" w:hAnsi="Times New Roman" w:cs="Times New Roman"/>
                <w:sz w:val="20"/>
                <w:szCs w:val="20"/>
                <w:lang w:eastAsia="ko-KR"/>
              </w:rPr>
            </w:pPr>
            <w:del w:id="23" w:author="SungKwon Soh" w:date="2019-10-22T19:03:00Z">
              <w:r w:rsidDel="000C6D4C">
                <w:rPr>
                  <w:rFonts w:ascii="Times New Roman" w:hAnsi="Times New Roman" w:cs="Times New Roman" w:hint="eastAsia"/>
                  <w:sz w:val="20"/>
                  <w:szCs w:val="20"/>
                  <w:lang w:eastAsia="ko-KR"/>
                </w:rPr>
                <w:delText>2,183</w:delText>
              </w:r>
            </w:del>
          </w:p>
          <w:p w14:paraId="42036B0B" w14:textId="77777777" w:rsidR="004D6FAF" w:rsidRPr="00935945" w:rsidRDefault="004D6FAF" w:rsidP="00D06C88">
            <w:pPr>
              <w:adjustRightInd w:val="0"/>
              <w:snapToGrid w:val="0"/>
              <w:spacing w:after="0" w:line="240" w:lineRule="auto"/>
              <w:jc w:val="right"/>
              <w:rPr>
                <w:rFonts w:ascii="Times New Roman" w:hAnsi="Times New Roman" w:cs="Times New Roman"/>
                <w:sz w:val="20"/>
                <w:szCs w:val="20"/>
                <w:lang w:eastAsia="ko-KR"/>
              </w:rPr>
            </w:pPr>
          </w:p>
        </w:tc>
      </w:tr>
      <w:tr w:rsidR="0067628F" w:rsidRPr="00935945" w14:paraId="45296076" w14:textId="77777777" w:rsidTr="0067628F">
        <w:trPr>
          <w:trHeight w:val="210"/>
        </w:trPr>
        <w:tc>
          <w:tcPr>
            <w:tcW w:w="435" w:type="pct"/>
            <w:tcBorders>
              <w:top w:val="single" w:sz="4" w:space="0" w:color="auto"/>
              <w:left w:val="single" w:sz="4" w:space="0" w:color="auto"/>
              <w:bottom w:val="single" w:sz="4" w:space="0" w:color="auto"/>
              <w:right w:val="single" w:sz="4" w:space="0" w:color="auto"/>
            </w:tcBorders>
            <w:shd w:val="clear" w:color="auto" w:fill="auto"/>
            <w:noWrap/>
            <w:hideMark/>
          </w:tcPr>
          <w:p w14:paraId="48299032" w14:textId="77777777" w:rsidR="004D6FAF" w:rsidRPr="002F3FDA" w:rsidRDefault="004D6FAF" w:rsidP="002F3FDA">
            <w:pPr>
              <w:adjustRightInd w:val="0"/>
              <w:snapToGrid w:val="0"/>
              <w:spacing w:after="0" w:line="240" w:lineRule="auto"/>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Belize</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7D8DA993" w14:textId="77777777" w:rsidR="004D6FAF" w:rsidRPr="00935945" w:rsidRDefault="004D6FAF" w:rsidP="00935945">
            <w:pPr>
              <w:adjustRightInd w:val="0"/>
              <w:snapToGrid w:val="0"/>
              <w:spacing w:after="0" w:line="240" w:lineRule="auto"/>
              <w:rPr>
                <w:rFonts w:ascii="Times New Roman" w:eastAsia="Times New Roman" w:hAnsi="Times New Roman" w:cs="Times New Roman"/>
                <w:sz w:val="20"/>
                <w:szCs w:val="20"/>
              </w:rPr>
            </w:pPr>
          </w:p>
        </w:tc>
        <w:tc>
          <w:tcPr>
            <w:tcW w:w="412" w:type="pct"/>
            <w:tcBorders>
              <w:top w:val="single" w:sz="4" w:space="0" w:color="auto"/>
              <w:left w:val="single" w:sz="4" w:space="0" w:color="auto"/>
              <w:bottom w:val="single" w:sz="4" w:space="0" w:color="auto"/>
              <w:right w:val="single" w:sz="4" w:space="0" w:color="auto"/>
            </w:tcBorders>
            <w:shd w:val="clear" w:color="auto" w:fill="auto"/>
          </w:tcPr>
          <w:p w14:paraId="3EAF5D52" w14:textId="77777777" w:rsidR="004D6FAF" w:rsidRPr="00935945" w:rsidRDefault="004D6FAF" w:rsidP="00935945">
            <w:pPr>
              <w:adjustRightInd w:val="0"/>
              <w:snapToGrid w:val="0"/>
              <w:spacing w:after="0" w:line="240" w:lineRule="auto"/>
              <w:rPr>
                <w:rFonts w:ascii="Times New Roman" w:eastAsia="Times New Roman" w:hAnsi="Times New Roman" w:cs="Times New Roman"/>
                <w:sz w:val="20"/>
                <w:szCs w:val="20"/>
              </w:rPr>
            </w:pPr>
          </w:p>
        </w:tc>
        <w:tc>
          <w:tcPr>
            <w:tcW w:w="216" w:type="pct"/>
            <w:tcBorders>
              <w:top w:val="single" w:sz="4" w:space="0" w:color="auto"/>
              <w:left w:val="single" w:sz="4" w:space="0" w:color="auto"/>
              <w:bottom w:val="single" w:sz="4" w:space="0" w:color="auto"/>
              <w:right w:val="single" w:sz="4" w:space="0" w:color="auto"/>
            </w:tcBorders>
            <w:shd w:val="clear" w:color="auto" w:fill="auto"/>
          </w:tcPr>
          <w:p w14:paraId="689BE270"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3F4ABFC0"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46" w:type="pct"/>
            <w:tcBorders>
              <w:top w:val="single" w:sz="4" w:space="0" w:color="auto"/>
              <w:left w:val="single" w:sz="4" w:space="0" w:color="auto"/>
              <w:bottom w:val="single" w:sz="4" w:space="0" w:color="auto"/>
              <w:right w:val="single" w:sz="4" w:space="0" w:color="auto"/>
            </w:tcBorders>
            <w:shd w:val="clear" w:color="auto" w:fill="auto"/>
          </w:tcPr>
          <w:p w14:paraId="31AAF328"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noWrap/>
          </w:tcPr>
          <w:p w14:paraId="063F072C"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3B02DAF5"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7796B6C7"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6BEEDEF6"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45EC6825"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1964391F"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34F02065"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7B179D20"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tcPr>
          <w:p w14:paraId="53F3DE0B"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4D9A2AEE"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327" w:type="pct"/>
            <w:tcBorders>
              <w:top w:val="single" w:sz="4" w:space="0" w:color="auto"/>
              <w:left w:val="single" w:sz="4" w:space="0" w:color="auto"/>
              <w:bottom w:val="single" w:sz="4" w:space="0" w:color="auto"/>
              <w:right w:val="single" w:sz="4" w:space="0" w:color="auto"/>
            </w:tcBorders>
          </w:tcPr>
          <w:p w14:paraId="2E6DCB9F" w14:textId="15FF201C" w:rsidR="004D6FAF" w:rsidRPr="00935945" w:rsidRDefault="00657D51"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tc>
      </w:tr>
    </w:tbl>
    <w:p w14:paraId="5F667691" w14:textId="77777777" w:rsidR="00E42322" w:rsidRPr="00935945" w:rsidRDefault="002E7517" w:rsidP="00935945">
      <w:pPr>
        <w:adjustRightInd w:val="0"/>
        <w:snapToGrid w:val="0"/>
        <w:spacing w:after="0" w:line="240" w:lineRule="auto"/>
        <w:rPr>
          <w:rFonts w:ascii="Times New Roman" w:hAnsi="Times New Roman" w:cs="Times New Roman"/>
          <w:lang w:eastAsia="ko-KR"/>
        </w:rPr>
      </w:pPr>
      <w:r w:rsidRPr="00935945">
        <w:rPr>
          <w:rFonts w:ascii="Times New Roman" w:hAnsi="Times New Roman" w:cs="Times New Roman"/>
          <w:lang w:eastAsia="ko-KR"/>
        </w:rPr>
        <w:t>Italic = preliminary data</w:t>
      </w:r>
    </w:p>
    <w:p w14:paraId="78DF817F" w14:textId="77777777" w:rsidR="002F3FDA" w:rsidRDefault="00E42322" w:rsidP="00935945">
      <w:pPr>
        <w:adjustRightInd w:val="0"/>
        <w:snapToGrid w:val="0"/>
        <w:spacing w:after="0" w:line="240" w:lineRule="auto"/>
        <w:rPr>
          <w:rFonts w:ascii="Times New Roman" w:hAnsi="Times New Roman" w:cs="Times New Roman"/>
        </w:rPr>
      </w:pPr>
      <w:r w:rsidRPr="00935945">
        <w:rPr>
          <w:rFonts w:ascii="Times New Roman" w:hAnsi="Times New Roman" w:cs="Times New Roman"/>
        </w:rPr>
        <w:t xml:space="preserve">*  Data in the </w:t>
      </w:r>
      <w:r w:rsidR="00784C3E" w:rsidRPr="00935945">
        <w:rPr>
          <w:rFonts w:ascii="Times New Roman" w:hAnsi="Times New Roman" w:cs="Times New Roman"/>
        </w:rPr>
        <w:t>WCP</w:t>
      </w:r>
      <w:r w:rsidR="00784C3E">
        <w:rPr>
          <w:rFonts w:ascii="Times New Roman" w:hAnsi="Times New Roman" w:cs="Times New Roman" w:hint="eastAsia"/>
          <w:lang w:eastAsia="ko-KR"/>
        </w:rPr>
        <w:t>O</w:t>
      </w:r>
      <w:r w:rsidR="00784C3E" w:rsidRPr="00935945">
        <w:rPr>
          <w:rFonts w:ascii="Times New Roman" w:hAnsi="Times New Roman" w:cs="Times New Roman"/>
        </w:rPr>
        <w:t xml:space="preserve"> </w:t>
      </w:r>
      <w:r w:rsidRPr="00935945">
        <w:rPr>
          <w:rFonts w:ascii="Times New Roman" w:hAnsi="Times New Roman" w:cs="Times New Roman"/>
        </w:rPr>
        <w:t>were confidential</w:t>
      </w:r>
    </w:p>
    <w:p w14:paraId="3177E9C3" w14:textId="77777777" w:rsidR="002F3FDA" w:rsidRDefault="002F3FDA">
      <w:pPr>
        <w:rPr>
          <w:rFonts w:ascii="Times New Roman" w:hAnsi="Times New Roman" w:cs="Times New Roman"/>
        </w:rPr>
      </w:pPr>
      <w:r>
        <w:rPr>
          <w:rFonts w:ascii="Times New Roman" w:hAnsi="Times New Roman" w:cs="Times New Roman"/>
        </w:rPr>
        <w:lastRenderedPageBreak/>
        <w:br w:type="page"/>
      </w:r>
    </w:p>
    <w:tbl>
      <w:tblPr>
        <w:tblW w:w="5000" w:type="pct"/>
        <w:tblLook w:val="04A0" w:firstRow="1" w:lastRow="0" w:firstColumn="1" w:lastColumn="0" w:noHBand="0" w:noVBand="1"/>
      </w:tblPr>
      <w:tblGrid>
        <w:gridCol w:w="1467"/>
        <w:gridCol w:w="1144"/>
        <w:gridCol w:w="1000"/>
        <w:gridCol w:w="783"/>
        <w:gridCol w:w="766"/>
        <w:gridCol w:w="783"/>
        <w:gridCol w:w="766"/>
        <w:gridCol w:w="783"/>
        <w:gridCol w:w="766"/>
        <w:gridCol w:w="783"/>
        <w:gridCol w:w="750"/>
        <w:gridCol w:w="783"/>
        <w:gridCol w:w="750"/>
        <w:gridCol w:w="783"/>
        <w:gridCol w:w="750"/>
        <w:gridCol w:w="783"/>
        <w:gridCol w:w="750"/>
      </w:tblGrid>
      <w:tr w:rsidR="007E4BDE" w:rsidRPr="00935945" w14:paraId="63742DA7" w14:textId="77777777" w:rsidTr="006847CB">
        <w:trPr>
          <w:trHeight w:val="242"/>
        </w:trPr>
        <w:tc>
          <w:tcPr>
            <w:tcW w:w="531"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4FA4CC" w14:textId="77777777" w:rsidR="002F3FDA" w:rsidRPr="00935945" w:rsidRDefault="002F3FDA" w:rsidP="002F3FDA">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lastRenderedPageBreak/>
              <w:t>CCM</w:t>
            </w:r>
          </w:p>
        </w:tc>
        <w:tc>
          <w:tcPr>
            <w:tcW w:w="418"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A720078" w14:textId="77777777" w:rsidR="002F3FDA" w:rsidRPr="002F3FDA" w:rsidRDefault="002F3FDA" w:rsidP="002F3FDA">
            <w:pPr>
              <w:adjustRightInd w:val="0"/>
              <w:snapToGrid w:val="0"/>
              <w:spacing w:after="0" w:line="240" w:lineRule="auto"/>
              <w:jc w:val="center"/>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Area</w:t>
            </w:r>
          </w:p>
        </w:tc>
        <w:tc>
          <w:tcPr>
            <w:tcW w:w="342"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288FE0C" w14:textId="77777777" w:rsidR="002F3FDA" w:rsidRPr="002F3FDA" w:rsidRDefault="002F3FDA" w:rsidP="002F3FDA">
            <w:pPr>
              <w:adjustRightInd w:val="0"/>
              <w:snapToGrid w:val="0"/>
              <w:spacing w:after="0" w:line="240" w:lineRule="auto"/>
              <w:jc w:val="center"/>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Fishery</w:t>
            </w:r>
          </w:p>
        </w:tc>
        <w:tc>
          <w:tcPr>
            <w:tcW w:w="530"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C86CEE7" w14:textId="77777777" w:rsidR="002F3FDA" w:rsidRPr="00935945" w:rsidRDefault="002F3FDA" w:rsidP="002F3FDA">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2002-04 Average</w:t>
            </w:r>
          </w:p>
        </w:tc>
        <w:tc>
          <w:tcPr>
            <w:tcW w:w="530"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ABC44C3" w14:textId="77777777" w:rsidR="002F3FDA" w:rsidRPr="00327B9B" w:rsidRDefault="00327B9B" w:rsidP="002F3FDA">
            <w:pPr>
              <w:adjustRightInd w:val="0"/>
              <w:snapToGrid w:val="0"/>
              <w:spacing w:after="0" w:line="240" w:lineRule="auto"/>
              <w:jc w:val="center"/>
              <w:rPr>
                <w:rFonts w:ascii="Times New Roman" w:hAnsi="Times New Roman" w:cs="Times New Roman"/>
                <w:bCs/>
                <w:sz w:val="20"/>
                <w:szCs w:val="20"/>
                <w:lang w:eastAsia="ko-KR"/>
              </w:rPr>
            </w:pPr>
            <w:r>
              <w:rPr>
                <w:rFonts w:ascii="Times New Roman" w:hAnsi="Times New Roman" w:cs="Times New Roman" w:hint="eastAsia"/>
                <w:bCs/>
                <w:sz w:val="20"/>
                <w:szCs w:val="20"/>
                <w:lang w:eastAsia="ko-KR"/>
              </w:rPr>
              <w:t>2017</w:t>
            </w:r>
          </w:p>
        </w:tc>
        <w:tc>
          <w:tcPr>
            <w:tcW w:w="530"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3A6ECAB" w14:textId="77777777" w:rsidR="002F3FDA" w:rsidRPr="00327B9B" w:rsidRDefault="00327B9B" w:rsidP="002F3FDA">
            <w:pPr>
              <w:adjustRightInd w:val="0"/>
              <w:snapToGrid w:val="0"/>
              <w:spacing w:after="0" w:line="240" w:lineRule="auto"/>
              <w:jc w:val="center"/>
              <w:rPr>
                <w:rFonts w:ascii="Times New Roman" w:hAnsi="Times New Roman" w:cs="Times New Roman"/>
                <w:bCs/>
                <w:sz w:val="20"/>
                <w:szCs w:val="20"/>
                <w:lang w:eastAsia="ko-KR"/>
              </w:rPr>
            </w:pPr>
            <w:r>
              <w:rPr>
                <w:rFonts w:ascii="Times New Roman" w:hAnsi="Times New Roman" w:cs="Times New Roman" w:hint="eastAsia"/>
                <w:bCs/>
                <w:sz w:val="20"/>
                <w:szCs w:val="20"/>
                <w:lang w:eastAsia="ko-KR"/>
              </w:rPr>
              <w:t>2018</w:t>
            </w:r>
          </w:p>
        </w:tc>
        <w:tc>
          <w:tcPr>
            <w:tcW w:w="530" w:type="pct"/>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5D23151" w14:textId="77777777" w:rsidR="002F3FDA" w:rsidRPr="00327B9B" w:rsidRDefault="00327B9B" w:rsidP="002F3FDA">
            <w:pPr>
              <w:adjustRightInd w:val="0"/>
              <w:snapToGrid w:val="0"/>
              <w:spacing w:after="0" w:line="240" w:lineRule="auto"/>
              <w:jc w:val="center"/>
              <w:rPr>
                <w:rFonts w:ascii="Times New Roman" w:hAnsi="Times New Roman" w:cs="Times New Roman"/>
                <w:bCs/>
                <w:sz w:val="20"/>
                <w:szCs w:val="20"/>
                <w:lang w:eastAsia="ko-KR"/>
              </w:rPr>
            </w:pPr>
            <w:r>
              <w:rPr>
                <w:rFonts w:ascii="Times New Roman" w:hAnsi="Times New Roman" w:cs="Times New Roman" w:hint="eastAsia"/>
                <w:bCs/>
                <w:sz w:val="20"/>
                <w:szCs w:val="20"/>
                <w:lang w:eastAsia="ko-KR"/>
              </w:rPr>
              <w:t>2019</w:t>
            </w:r>
          </w:p>
        </w:tc>
        <w:tc>
          <w:tcPr>
            <w:tcW w:w="530" w:type="pct"/>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BBAB80F" w14:textId="77777777" w:rsidR="002F3FDA" w:rsidRPr="00327B9B" w:rsidRDefault="00327B9B" w:rsidP="002F3FDA">
            <w:pPr>
              <w:adjustRightInd w:val="0"/>
              <w:snapToGrid w:val="0"/>
              <w:spacing w:after="0" w:line="240" w:lineRule="auto"/>
              <w:jc w:val="center"/>
              <w:rPr>
                <w:rFonts w:ascii="Times New Roman" w:hAnsi="Times New Roman" w:cs="Times New Roman"/>
                <w:bCs/>
                <w:sz w:val="20"/>
                <w:szCs w:val="20"/>
                <w:lang w:eastAsia="ko-KR"/>
              </w:rPr>
            </w:pPr>
            <w:r>
              <w:rPr>
                <w:rFonts w:ascii="Times New Roman" w:hAnsi="Times New Roman" w:cs="Times New Roman" w:hint="eastAsia"/>
                <w:bCs/>
                <w:sz w:val="20"/>
                <w:szCs w:val="20"/>
                <w:lang w:eastAsia="ko-KR"/>
              </w:rPr>
              <w:t>2020</w:t>
            </w:r>
          </w:p>
        </w:tc>
        <w:tc>
          <w:tcPr>
            <w:tcW w:w="530" w:type="pct"/>
            <w:gridSpan w:val="2"/>
            <w:tcBorders>
              <w:top w:val="single" w:sz="4" w:space="0" w:color="auto"/>
              <w:left w:val="nil"/>
              <w:bottom w:val="single" w:sz="4" w:space="0" w:color="auto"/>
              <w:right w:val="single" w:sz="4" w:space="0" w:color="auto"/>
            </w:tcBorders>
            <w:shd w:val="clear" w:color="auto" w:fill="BFBFBF" w:themeFill="background1" w:themeFillShade="BF"/>
            <w:vAlign w:val="center"/>
          </w:tcPr>
          <w:p w14:paraId="3533E3CD" w14:textId="77777777" w:rsidR="002F3FDA" w:rsidRPr="00327B9B" w:rsidRDefault="00327B9B" w:rsidP="002F3FDA">
            <w:pPr>
              <w:adjustRightInd w:val="0"/>
              <w:snapToGrid w:val="0"/>
              <w:spacing w:after="0" w:line="240" w:lineRule="auto"/>
              <w:jc w:val="center"/>
              <w:rPr>
                <w:rFonts w:ascii="Times New Roman" w:hAnsi="Times New Roman" w:cs="Times New Roman"/>
                <w:bCs/>
                <w:sz w:val="20"/>
                <w:szCs w:val="20"/>
                <w:lang w:eastAsia="ko-KR"/>
              </w:rPr>
            </w:pPr>
            <w:r>
              <w:rPr>
                <w:rFonts w:ascii="Times New Roman" w:hAnsi="Times New Roman" w:cs="Times New Roman" w:hint="eastAsia"/>
                <w:bCs/>
                <w:sz w:val="20"/>
                <w:szCs w:val="20"/>
                <w:lang w:eastAsia="ko-KR"/>
              </w:rPr>
              <w:t>2021</w:t>
            </w:r>
          </w:p>
        </w:tc>
        <w:tc>
          <w:tcPr>
            <w:tcW w:w="529" w:type="pct"/>
            <w:gridSpan w:val="2"/>
            <w:tcBorders>
              <w:top w:val="single" w:sz="4" w:space="0" w:color="auto"/>
              <w:left w:val="nil"/>
              <w:bottom w:val="single" w:sz="4" w:space="0" w:color="auto"/>
              <w:right w:val="single" w:sz="4" w:space="0" w:color="auto"/>
            </w:tcBorders>
            <w:shd w:val="clear" w:color="auto" w:fill="BFBFBF" w:themeFill="background1" w:themeFillShade="BF"/>
            <w:vAlign w:val="center"/>
          </w:tcPr>
          <w:p w14:paraId="22B70CD6" w14:textId="77777777" w:rsidR="002F3FDA" w:rsidRPr="00935945" w:rsidRDefault="00327B9B" w:rsidP="002F3FDA">
            <w:pPr>
              <w:adjustRightInd w:val="0"/>
              <w:snapToGrid w:val="0"/>
              <w:spacing w:after="0" w:line="240" w:lineRule="auto"/>
              <w:jc w:val="center"/>
              <w:rPr>
                <w:rFonts w:ascii="Times New Roman" w:hAnsi="Times New Roman" w:cs="Times New Roman"/>
                <w:bCs/>
                <w:sz w:val="20"/>
                <w:szCs w:val="20"/>
                <w:lang w:eastAsia="ko-KR"/>
              </w:rPr>
            </w:pPr>
            <w:r>
              <w:rPr>
                <w:rFonts w:ascii="Times New Roman" w:hAnsi="Times New Roman" w:cs="Times New Roman" w:hint="eastAsia"/>
                <w:bCs/>
                <w:sz w:val="20"/>
                <w:szCs w:val="20"/>
                <w:lang w:eastAsia="ko-KR"/>
              </w:rPr>
              <w:t>2022</w:t>
            </w:r>
          </w:p>
        </w:tc>
      </w:tr>
      <w:tr w:rsidR="000C6D4C" w:rsidRPr="00935945" w14:paraId="75A7E168" w14:textId="77777777" w:rsidTr="005611EA">
        <w:trPr>
          <w:trHeight w:val="485"/>
        </w:trPr>
        <w:tc>
          <w:tcPr>
            <w:tcW w:w="531"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B085D8B" w14:textId="77777777" w:rsidR="002F3FDA" w:rsidRPr="00935945" w:rsidRDefault="002F3FDA" w:rsidP="002F3FDA">
            <w:pPr>
              <w:adjustRightInd w:val="0"/>
              <w:snapToGrid w:val="0"/>
              <w:spacing w:after="0" w:line="240" w:lineRule="auto"/>
              <w:rPr>
                <w:rFonts w:ascii="Times New Roman" w:eastAsia="Times New Roman" w:hAnsi="Times New Roman" w:cs="Times New Roman"/>
                <w:bCs/>
                <w:sz w:val="20"/>
                <w:szCs w:val="20"/>
              </w:rPr>
            </w:pPr>
          </w:p>
        </w:tc>
        <w:tc>
          <w:tcPr>
            <w:tcW w:w="418"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F9A3B2" w14:textId="77777777" w:rsidR="002F3FDA" w:rsidRPr="00935945" w:rsidRDefault="002F3FDA" w:rsidP="002F3FDA">
            <w:pPr>
              <w:adjustRightInd w:val="0"/>
              <w:snapToGrid w:val="0"/>
              <w:spacing w:after="0" w:line="240" w:lineRule="auto"/>
              <w:rPr>
                <w:rFonts w:ascii="Times New Roman" w:eastAsia="Times New Roman" w:hAnsi="Times New Roman" w:cs="Times New Roman"/>
                <w:bCs/>
                <w:sz w:val="20"/>
                <w:szCs w:val="20"/>
              </w:rPr>
            </w:pPr>
          </w:p>
        </w:tc>
        <w:tc>
          <w:tcPr>
            <w:tcW w:w="342"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609A36E" w14:textId="77777777" w:rsidR="002F3FDA" w:rsidRPr="00935945" w:rsidRDefault="002F3FDA" w:rsidP="002F3FDA">
            <w:pPr>
              <w:adjustRightInd w:val="0"/>
              <w:snapToGrid w:val="0"/>
              <w:spacing w:after="0" w:line="240" w:lineRule="auto"/>
              <w:rPr>
                <w:rFonts w:ascii="Times New Roman" w:eastAsia="Times New Roman" w:hAnsi="Times New Roman" w:cs="Times New Roman"/>
                <w:bCs/>
                <w:sz w:val="20"/>
                <w:szCs w:val="20"/>
              </w:rPr>
            </w:pPr>
          </w:p>
        </w:tc>
        <w:tc>
          <w:tcPr>
            <w:tcW w:w="26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ACF7C8A" w14:textId="77777777" w:rsidR="002F3FDA" w:rsidRPr="00935945" w:rsidRDefault="002F3FDA" w:rsidP="002F3FDA">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6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4E9A235" w14:textId="77777777" w:rsidR="002F3FDA" w:rsidRPr="00935945" w:rsidRDefault="002F3FDA" w:rsidP="002F3FDA">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6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200B08E" w14:textId="77777777" w:rsidR="002F3FDA" w:rsidRPr="00935945" w:rsidRDefault="002F3FDA" w:rsidP="002F3FDA">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6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F82279B" w14:textId="77777777" w:rsidR="002F3FDA" w:rsidRPr="00935945" w:rsidRDefault="002F3FDA" w:rsidP="002F3FDA">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6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F362E10" w14:textId="77777777" w:rsidR="002F3FDA" w:rsidRPr="005611EA" w:rsidRDefault="002F3FDA" w:rsidP="002F3FDA">
            <w:pPr>
              <w:adjustRightInd w:val="0"/>
              <w:snapToGrid w:val="0"/>
              <w:spacing w:after="0" w:line="240" w:lineRule="auto"/>
              <w:jc w:val="center"/>
              <w:rPr>
                <w:rFonts w:ascii="Times New Roman" w:eastAsia="Times New Roman" w:hAnsi="Times New Roman" w:cs="Times New Roman"/>
                <w:bCs/>
                <w:sz w:val="20"/>
                <w:szCs w:val="20"/>
              </w:rPr>
            </w:pPr>
            <w:r w:rsidRPr="005611EA">
              <w:rPr>
                <w:rFonts w:ascii="Times New Roman" w:eastAsia="Times New Roman" w:hAnsi="Times New Roman" w:cs="Times New Roman"/>
                <w:bCs/>
                <w:sz w:val="20"/>
                <w:szCs w:val="20"/>
              </w:rPr>
              <w:t>No. of vessels</w:t>
            </w:r>
          </w:p>
        </w:tc>
        <w:tc>
          <w:tcPr>
            <w:tcW w:w="26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C9203F7" w14:textId="77777777" w:rsidR="002F3FDA" w:rsidRPr="005611EA" w:rsidRDefault="002F3FDA" w:rsidP="002F3FDA">
            <w:pPr>
              <w:adjustRightInd w:val="0"/>
              <w:snapToGrid w:val="0"/>
              <w:spacing w:after="0" w:line="240" w:lineRule="auto"/>
              <w:jc w:val="center"/>
              <w:rPr>
                <w:rFonts w:ascii="Times New Roman" w:eastAsia="Times New Roman" w:hAnsi="Times New Roman" w:cs="Times New Roman"/>
                <w:bCs/>
                <w:sz w:val="20"/>
                <w:szCs w:val="20"/>
              </w:rPr>
            </w:pPr>
            <w:r w:rsidRPr="005611EA">
              <w:rPr>
                <w:rFonts w:ascii="Times New Roman" w:eastAsia="Times New Roman" w:hAnsi="Times New Roman" w:cs="Times New Roman"/>
                <w:bCs/>
                <w:sz w:val="20"/>
                <w:szCs w:val="20"/>
              </w:rPr>
              <w:t>Vessel days</w:t>
            </w:r>
          </w:p>
        </w:tc>
        <w:tc>
          <w:tcPr>
            <w:tcW w:w="268"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8AEE0A3" w14:textId="77777777" w:rsidR="002F3FDA" w:rsidRPr="00935945" w:rsidRDefault="002F3FDA" w:rsidP="002F3FDA">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62"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7ECB91C" w14:textId="77777777" w:rsidR="002F3FDA" w:rsidRPr="00935945" w:rsidRDefault="002F3FDA" w:rsidP="002F3FDA">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68"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F865697" w14:textId="77777777" w:rsidR="002F3FDA" w:rsidRPr="00935945" w:rsidRDefault="002F3FDA" w:rsidP="002F3FDA">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62"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FB4BC97" w14:textId="77777777" w:rsidR="002F3FDA" w:rsidRPr="00935945" w:rsidRDefault="002F3FDA" w:rsidP="002F3FDA">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68"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03B3CF9D" w14:textId="77777777" w:rsidR="002F3FDA" w:rsidRPr="00935945" w:rsidRDefault="002F3FDA" w:rsidP="002F3FDA">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62"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24307D19" w14:textId="77777777" w:rsidR="002F3FDA" w:rsidRPr="00935945" w:rsidRDefault="002F3FDA" w:rsidP="002F3FDA">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68"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733BF15C" w14:textId="77777777" w:rsidR="002F3FDA" w:rsidRPr="00935945" w:rsidRDefault="002F3FDA" w:rsidP="002F3FDA">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61"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5DA748FC" w14:textId="77777777" w:rsidR="002F3FDA" w:rsidRPr="00935945" w:rsidRDefault="002F3FDA" w:rsidP="002F3FDA">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r>
      <w:tr w:rsidR="000C6D4C" w:rsidRPr="00935945" w14:paraId="28978500" w14:textId="77777777" w:rsidTr="005611EA">
        <w:trPr>
          <w:trHeight w:val="214"/>
        </w:trPr>
        <w:tc>
          <w:tcPr>
            <w:tcW w:w="531" w:type="pct"/>
            <w:vMerge w:val="restart"/>
            <w:tcBorders>
              <w:top w:val="single" w:sz="4" w:space="0" w:color="auto"/>
              <w:left w:val="single" w:sz="4" w:space="0" w:color="auto"/>
              <w:right w:val="single" w:sz="4" w:space="0" w:color="auto"/>
            </w:tcBorders>
            <w:shd w:val="clear" w:color="auto" w:fill="auto"/>
            <w:noWrap/>
            <w:hideMark/>
          </w:tcPr>
          <w:p w14:paraId="447F4845" w14:textId="77777777" w:rsidR="002F3FDA" w:rsidRPr="002F3FDA" w:rsidRDefault="002F3FDA" w:rsidP="002F3FDA">
            <w:pPr>
              <w:adjustRightInd w:val="0"/>
              <w:snapToGrid w:val="0"/>
              <w:spacing w:after="0" w:line="240" w:lineRule="auto"/>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Canada</w:t>
            </w:r>
          </w:p>
        </w:tc>
        <w:tc>
          <w:tcPr>
            <w:tcW w:w="418" w:type="pct"/>
            <w:tcBorders>
              <w:top w:val="single" w:sz="4" w:space="0" w:color="auto"/>
              <w:left w:val="single" w:sz="4" w:space="0" w:color="auto"/>
              <w:bottom w:val="single" w:sz="4" w:space="0" w:color="auto"/>
              <w:right w:val="single" w:sz="4" w:space="0" w:color="auto"/>
            </w:tcBorders>
            <w:shd w:val="clear" w:color="auto" w:fill="auto"/>
            <w:noWrap/>
            <w:hideMark/>
          </w:tcPr>
          <w:p w14:paraId="620451B6" w14:textId="77777777" w:rsidR="002F3FDA" w:rsidRPr="008641BF" w:rsidRDefault="002F3FDA" w:rsidP="002F3FDA">
            <w:pPr>
              <w:adjustRightInd w:val="0"/>
              <w:snapToGrid w:val="0"/>
              <w:spacing w:after="0" w:line="240" w:lineRule="auto"/>
              <w:rPr>
                <w:rFonts w:ascii="Times New Roman" w:hAnsi="Times New Roman" w:cs="Times New Roman"/>
                <w:sz w:val="20"/>
                <w:szCs w:val="20"/>
                <w:lang w:eastAsia="ko-KR"/>
              </w:rPr>
            </w:pPr>
            <w:r w:rsidRPr="00935945">
              <w:rPr>
                <w:rFonts w:ascii="Times New Roman" w:eastAsia="Times New Roman" w:hAnsi="Times New Roman" w:cs="Times New Roman"/>
                <w:sz w:val="20"/>
                <w:szCs w:val="20"/>
              </w:rPr>
              <w:t>N Pacific</w:t>
            </w:r>
          </w:p>
        </w:tc>
        <w:tc>
          <w:tcPr>
            <w:tcW w:w="342" w:type="pct"/>
            <w:tcBorders>
              <w:top w:val="single" w:sz="4" w:space="0" w:color="auto"/>
              <w:left w:val="single" w:sz="4" w:space="0" w:color="auto"/>
              <w:bottom w:val="single" w:sz="4" w:space="0" w:color="auto"/>
              <w:right w:val="single" w:sz="4" w:space="0" w:color="auto"/>
            </w:tcBorders>
            <w:shd w:val="clear" w:color="auto" w:fill="auto"/>
            <w:hideMark/>
          </w:tcPr>
          <w:p w14:paraId="5ABF9A5E" w14:textId="77777777" w:rsidR="002F3FDA" w:rsidRPr="00935945" w:rsidRDefault="002F3FDA" w:rsidP="002F3FDA">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0391ED88"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215</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105224AB"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8,898</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3A5578AE" w14:textId="77777777" w:rsidR="002F3FDA" w:rsidRPr="001759C5" w:rsidRDefault="001759C5" w:rsidP="002F3FDA">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121</w:t>
            </w: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7C038CC4" w14:textId="77777777" w:rsidR="002F3FDA" w:rsidRPr="00935945" w:rsidRDefault="001759C5" w:rsidP="002F3FDA">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4,978</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2F3C2813" w14:textId="77777777" w:rsidR="002F3FDA" w:rsidRPr="005611EA" w:rsidRDefault="005611EA" w:rsidP="002F3FDA">
            <w:pPr>
              <w:adjustRightInd w:val="0"/>
              <w:snapToGrid w:val="0"/>
              <w:spacing w:after="0" w:line="240" w:lineRule="auto"/>
              <w:jc w:val="right"/>
              <w:rPr>
                <w:rFonts w:ascii="Times New Roman" w:hAnsi="Times New Roman" w:cs="Times New Roman"/>
                <w:sz w:val="20"/>
                <w:szCs w:val="20"/>
                <w:lang w:eastAsia="ko-KR"/>
              </w:rPr>
            </w:pPr>
            <w:r w:rsidRPr="005611EA">
              <w:rPr>
                <w:rFonts w:ascii="Times New Roman" w:hAnsi="Times New Roman" w:cs="Times New Roman" w:hint="eastAsia"/>
                <w:sz w:val="20"/>
                <w:szCs w:val="20"/>
                <w:lang w:eastAsia="ko-KR"/>
              </w:rPr>
              <w:t>121</w:t>
            </w: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31DA37E5" w14:textId="77777777" w:rsidR="002F3FDA" w:rsidRPr="005611EA" w:rsidRDefault="005611EA" w:rsidP="002F3FDA">
            <w:pPr>
              <w:adjustRightInd w:val="0"/>
              <w:snapToGrid w:val="0"/>
              <w:spacing w:after="0" w:line="240" w:lineRule="auto"/>
              <w:jc w:val="right"/>
              <w:rPr>
                <w:rFonts w:ascii="Times New Roman" w:hAnsi="Times New Roman" w:cs="Times New Roman"/>
                <w:sz w:val="20"/>
                <w:szCs w:val="20"/>
                <w:lang w:eastAsia="ko-KR"/>
              </w:rPr>
            </w:pPr>
            <w:r w:rsidRPr="005611EA">
              <w:rPr>
                <w:rFonts w:ascii="Times New Roman" w:hAnsi="Times New Roman" w:cs="Times New Roman" w:hint="eastAsia"/>
                <w:sz w:val="20"/>
                <w:szCs w:val="20"/>
                <w:lang w:eastAsia="ko-KR"/>
              </w:rPr>
              <w:t>4,196</w:t>
            </w: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1B9F219D"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42D93A35" w14:textId="77777777" w:rsidR="002F3FDA" w:rsidRPr="00935945" w:rsidRDefault="002F3FDA" w:rsidP="002F3FDA">
            <w:pPr>
              <w:adjustRightInd w:val="0"/>
              <w:snapToGrid w:val="0"/>
              <w:spacing w:after="0" w:line="240" w:lineRule="auto"/>
              <w:jc w:val="right"/>
              <w:rPr>
                <w:rFonts w:ascii="Times New Roman" w:hAnsi="Times New Roman" w:cs="Times New Roman"/>
                <w:sz w:val="20"/>
                <w:szCs w:val="20"/>
                <w:lang w:eastAsia="ko-KR"/>
              </w:rPr>
            </w:pP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229AE99C"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2C00BDCB" w14:textId="77777777" w:rsidR="002F3FDA" w:rsidRPr="00935945" w:rsidRDefault="002F3FDA" w:rsidP="002F3FDA">
            <w:pPr>
              <w:adjustRightInd w:val="0"/>
              <w:snapToGrid w:val="0"/>
              <w:spacing w:after="0" w:line="240" w:lineRule="auto"/>
              <w:jc w:val="right"/>
              <w:rPr>
                <w:rFonts w:ascii="Times New Roman" w:hAnsi="Times New Roman" w:cs="Times New Roman"/>
                <w:sz w:val="20"/>
                <w:szCs w:val="20"/>
                <w:lang w:eastAsia="ko-KR"/>
              </w:rPr>
            </w:pP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37DF076" w14:textId="77777777" w:rsidR="002F3FDA" w:rsidRPr="00935945" w:rsidRDefault="002F3FDA" w:rsidP="002F3FDA">
            <w:pPr>
              <w:adjustRightInd w:val="0"/>
              <w:snapToGrid w:val="0"/>
              <w:spacing w:after="0" w:line="240" w:lineRule="auto"/>
              <w:jc w:val="right"/>
              <w:rPr>
                <w:rFonts w:ascii="Times New Roman" w:hAnsi="Times New Roman" w:cs="Times New Roman"/>
                <w:sz w:val="20"/>
                <w:szCs w:val="20"/>
                <w:lang w:eastAsia="ko-KR"/>
              </w:rPr>
            </w:pPr>
          </w:p>
        </w:tc>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17E9EEF" w14:textId="77777777" w:rsidR="002F3FDA" w:rsidRPr="00935945" w:rsidRDefault="002F3FDA" w:rsidP="002F3FDA">
            <w:pPr>
              <w:adjustRightInd w:val="0"/>
              <w:snapToGrid w:val="0"/>
              <w:spacing w:after="0" w:line="240" w:lineRule="auto"/>
              <w:jc w:val="right"/>
              <w:rPr>
                <w:rFonts w:ascii="Times New Roman" w:hAnsi="Times New Roman" w:cs="Times New Roman"/>
                <w:sz w:val="20"/>
                <w:szCs w:val="20"/>
                <w:lang w:eastAsia="ko-KR"/>
              </w:rPr>
            </w:pP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1A3F5E9" w14:textId="77777777" w:rsidR="002F3FDA" w:rsidRPr="00935945" w:rsidRDefault="002F3FDA" w:rsidP="002F3FDA">
            <w:pPr>
              <w:adjustRightInd w:val="0"/>
              <w:snapToGrid w:val="0"/>
              <w:spacing w:after="0" w:line="240" w:lineRule="auto"/>
              <w:jc w:val="right"/>
              <w:rPr>
                <w:rFonts w:ascii="Times New Roman" w:hAnsi="Times New Roman" w:cs="Times New Roman"/>
                <w:sz w:val="20"/>
                <w:szCs w:val="20"/>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A1DE99A" w14:textId="77777777" w:rsidR="002F3FDA" w:rsidRPr="00935945" w:rsidRDefault="002F3FDA" w:rsidP="002F3FDA">
            <w:pPr>
              <w:adjustRightInd w:val="0"/>
              <w:snapToGrid w:val="0"/>
              <w:spacing w:after="0" w:line="240" w:lineRule="auto"/>
              <w:jc w:val="right"/>
              <w:rPr>
                <w:rFonts w:ascii="Times New Roman" w:hAnsi="Times New Roman" w:cs="Times New Roman"/>
                <w:sz w:val="20"/>
                <w:szCs w:val="20"/>
                <w:lang w:eastAsia="ko-KR"/>
              </w:rPr>
            </w:pPr>
          </w:p>
        </w:tc>
      </w:tr>
      <w:tr w:rsidR="000C6D4C" w:rsidRPr="00935945" w14:paraId="6EC024E9" w14:textId="77777777" w:rsidTr="005611EA">
        <w:trPr>
          <w:trHeight w:val="170"/>
        </w:trPr>
        <w:tc>
          <w:tcPr>
            <w:tcW w:w="531" w:type="pct"/>
            <w:vMerge/>
            <w:tcBorders>
              <w:left w:val="single" w:sz="4" w:space="0" w:color="auto"/>
              <w:bottom w:val="single" w:sz="4" w:space="0" w:color="auto"/>
              <w:right w:val="single" w:sz="4" w:space="0" w:color="auto"/>
            </w:tcBorders>
            <w:shd w:val="clear" w:color="auto" w:fill="auto"/>
            <w:hideMark/>
          </w:tcPr>
          <w:p w14:paraId="57D6127C" w14:textId="77777777" w:rsidR="002F3FDA" w:rsidRPr="00935945" w:rsidRDefault="002F3FDA" w:rsidP="002F3FDA">
            <w:pPr>
              <w:adjustRightInd w:val="0"/>
              <w:snapToGrid w:val="0"/>
              <w:spacing w:after="0" w:line="240" w:lineRule="auto"/>
              <w:rPr>
                <w:rFonts w:ascii="Times New Roman" w:eastAsia="Times New Roman" w:hAnsi="Times New Roman" w:cs="Times New Roman"/>
                <w:sz w:val="20"/>
                <w:szCs w:val="20"/>
              </w:rPr>
            </w:pPr>
          </w:p>
        </w:tc>
        <w:tc>
          <w:tcPr>
            <w:tcW w:w="418" w:type="pct"/>
            <w:tcBorders>
              <w:top w:val="single" w:sz="4" w:space="0" w:color="auto"/>
              <w:left w:val="single" w:sz="4" w:space="0" w:color="auto"/>
              <w:bottom w:val="single" w:sz="4" w:space="0" w:color="auto"/>
              <w:right w:val="single" w:sz="4" w:space="0" w:color="auto"/>
            </w:tcBorders>
            <w:shd w:val="clear" w:color="auto" w:fill="auto"/>
            <w:noWrap/>
            <w:hideMark/>
          </w:tcPr>
          <w:p w14:paraId="4A9015CF" w14:textId="77777777" w:rsidR="002F3FDA" w:rsidRPr="00935945" w:rsidRDefault="002F3FDA" w:rsidP="002F3FDA">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CA only</w:t>
            </w:r>
          </w:p>
        </w:tc>
        <w:tc>
          <w:tcPr>
            <w:tcW w:w="342" w:type="pct"/>
            <w:tcBorders>
              <w:top w:val="single" w:sz="4" w:space="0" w:color="auto"/>
              <w:left w:val="single" w:sz="4" w:space="0" w:color="auto"/>
              <w:bottom w:val="single" w:sz="4" w:space="0" w:color="auto"/>
              <w:right w:val="single" w:sz="4" w:space="0" w:color="auto"/>
            </w:tcBorders>
            <w:shd w:val="clear" w:color="auto" w:fill="auto"/>
            <w:hideMark/>
          </w:tcPr>
          <w:p w14:paraId="14A17C38" w14:textId="77777777" w:rsidR="002F3FDA" w:rsidRPr="00935945" w:rsidRDefault="002F3FDA" w:rsidP="002F3FDA">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122737E7"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8</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05985E4E"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256</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41669174" w14:textId="77777777" w:rsidR="002F3FDA" w:rsidRPr="000771FB" w:rsidRDefault="000771FB" w:rsidP="002F3FDA">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5</w:t>
            </w: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16E6F50C" w14:textId="77777777" w:rsidR="002F3FDA" w:rsidRPr="00935945" w:rsidRDefault="000771FB" w:rsidP="002F3FDA">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100</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35538209" w14:textId="5F5C1A3E" w:rsidR="002F3FDA" w:rsidRPr="00935945" w:rsidRDefault="00334463" w:rsidP="002F3FDA">
            <w:pPr>
              <w:adjustRightInd w:val="0"/>
              <w:snapToGrid w:val="0"/>
              <w:spacing w:after="0" w:line="240" w:lineRule="auto"/>
              <w:jc w:val="right"/>
              <w:rPr>
                <w:rFonts w:ascii="Times New Roman" w:eastAsia="Times New Roman" w:hAnsi="Times New Roman" w:cs="Times New Roman"/>
                <w:sz w:val="20"/>
                <w:szCs w:val="20"/>
              </w:rPr>
            </w:pPr>
            <w:ins w:id="24" w:author="SungKwon Soh" w:date="2019-09-05T03:29:00Z">
              <w:r>
                <w:rPr>
                  <w:rFonts w:ascii="Times New Roman" w:eastAsia="Times New Roman" w:hAnsi="Times New Roman" w:cs="Times New Roman"/>
                  <w:sz w:val="20"/>
                  <w:szCs w:val="20"/>
                </w:rPr>
                <w:t>0</w:t>
              </w:r>
            </w:ins>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5FB06158" w14:textId="6B67B71B" w:rsidR="002F3FDA" w:rsidRPr="00935945" w:rsidRDefault="00334463" w:rsidP="002F3FDA">
            <w:pPr>
              <w:adjustRightInd w:val="0"/>
              <w:snapToGrid w:val="0"/>
              <w:spacing w:after="0" w:line="240" w:lineRule="auto"/>
              <w:jc w:val="right"/>
              <w:rPr>
                <w:rFonts w:ascii="Times New Roman" w:hAnsi="Times New Roman" w:cs="Times New Roman"/>
                <w:sz w:val="20"/>
                <w:szCs w:val="20"/>
                <w:lang w:eastAsia="ko-KR"/>
              </w:rPr>
            </w:pPr>
            <w:ins w:id="25" w:author="SungKwon Soh" w:date="2019-09-05T03:29:00Z">
              <w:r>
                <w:rPr>
                  <w:rFonts w:ascii="Times New Roman" w:hAnsi="Times New Roman" w:cs="Times New Roman"/>
                  <w:sz w:val="20"/>
                  <w:szCs w:val="20"/>
                  <w:lang w:eastAsia="ko-KR"/>
                </w:rPr>
                <w:t>0</w:t>
              </w:r>
            </w:ins>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0C935127"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0A9CF307" w14:textId="77777777" w:rsidR="002F3FDA" w:rsidRPr="00935945" w:rsidRDefault="002F3FDA" w:rsidP="002F3FDA">
            <w:pPr>
              <w:adjustRightInd w:val="0"/>
              <w:snapToGrid w:val="0"/>
              <w:spacing w:after="0" w:line="240" w:lineRule="auto"/>
              <w:jc w:val="right"/>
              <w:rPr>
                <w:rFonts w:ascii="Times New Roman" w:hAnsi="Times New Roman" w:cs="Times New Roman"/>
                <w:sz w:val="20"/>
                <w:szCs w:val="20"/>
                <w:lang w:eastAsia="ko-KR"/>
              </w:rPr>
            </w:pP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42240D50"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7C1F919F" w14:textId="77777777" w:rsidR="002F3FDA" w:rsidRPr="00935945" w:rsidRDefault="002F3FDA" w:rsidP="002F3FDA">
            <w:pPr>
              <w:adjustRightInd w:val="0"/>
              <w:snapToGrid w:val="0"/>
              <w:spacing w:after="0" w:line="240" w:lineRule="auto"/>
              <w:jc w:val="right"/>
              <w:rPr>
                <w:rFonts w:ascii="Times New Roman" w:hAnsi="Times New Roman" w:cs="Times New Roman"/>
                <w:sz w:val="20"/>
                <w:szCs w:val="20"/>
                <w:lang w:eastAsia="ko-KR"/>
              </w:rPr>
            </w:pP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2227F9D" w14:textId="77777777" w:rsidR="002F3FDA" w:rsidRPr="00935945" w:rsidRDefault="002F3FDA" w:rsidP="002F3FDA">
            <w:pPr>
              <w:adjustRightInd w:val="0"/>
              <w:snapToGrid w:val="0"/>
              <w:spacing w:after="0" w:line="240" w:lineRule="auto"/>
              <w:jc w:val="right"/>
              <w:rPr>
                <w:rFonts w:ascii="Times New Roman" w:hAnsi="Times New Roman" w:cs="Times New Roman"/>
                <w:sz w:val="20"/>
                <w:szCs w:val="20"/>
                <w:lang w:eastAsia="ko-KR"/>
              </w:rPr>
            </w:pPr>
          </w:p>
        </w:tc>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08697CE" w14:textId="77777777" w:rsidR="002F3FDA" w:rsidRPr="00935945" w:rsidRDefault="002F3FDA" w:rsidP="002F3FDA">
            <w:pPr>
              <w:adjustRightInd w:val="0"/>
              <w:snapToGrid w:val="0"/>
              <w:spacing w:after="0" w:line="240" w:lineRule="auto"/>
              <w:jc w:val="right"/>
              <w:rPr>
                <w:rFonts w:ascii="Times New Roman" w:hAnsi="Times New Roman" w:cs="Times New Roman"/>
                <w:sz w:val="20"/>
                <w:szCs w:val="20"/>
                <w:lang w:eastAsia="ko-KR"/>
              </w:rPr>
            </w:pP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7A97A6" w14:textId="77777777" w:rsidR="002F3FDA" w:rsidRPr="00935945" w:rsidRDefault="002F3FDA" w:rsidP="002F3FDA">
            <w:pPr>
              <w:adjustRightInd w:val="0"/>
              <w:snapToGrid w:val="0"/>
              <w:spacing w:after="0" w:line="240" w:lineRule="auto"/>
              <w:jc w:val="right"/>
              <w:rPr>
                <w:rFonts w:ascii="Times New Roman" w:hAnsi="Times New Roman" w:cs="Times New Roman"/>
                <w:sz w:val="20"/>
                <w:szCs w:val="20"/>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8187EAA" w14:textId="77777777" w:rsidR="002F3FDA" w:rsidRPr="00935945" w:rsidRDefault="002F3FDA" w:rsidP="002F3FDA">
            <w:pPr>
              <w:adjustRightInd w:val="0"/>
              <w:snapToGrid w:val="0"/>
              <w:spacing w:after="0" w:line="240" w:lineRule="auto"/>
              <w:jc w:val="right"/>
              <w:rPr>
                <w:rFonts w:ascii="Times New Roman" w:hAnsi="Times New Roman" w:cs="Times New Roman"/>
                <w:sz w:val="20"/>
                <w:szCs w:val="20"/>
                <w:lang w:eastAsia="ko-KR"/>
              </w:rPr>
            </w:pPr>
          </w:p>
        </w:tc>
      </w:tr>
      <w:tr w:rsidR="000C6D4C" w:rsidRPr="00935945" w14:paraId="37A295EE" w14:textId="77777777" w:rsidTr="005611EA">
        <w:trPr>
          <w:trHeight w:val="210"/>
        </w:trPr>
        <w:tc>
          <w:tcPr>
            <w:tcW w:w="53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54E0B9" w14:textId="77777777" w:rsidR="002F3FDA" w:rsidRPr="00935945" w:rsidRDefault="002F3FDA" w:rsidP="002F3FDA">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hAnsi="Times New Roman" w:cs="Times New Roman"/>
                <w:kern w:val="2"/>
                <w:sz w:val="20"/>
                <w:szCs w:val="20"/>
                <w:lang w:eastAsia="zh-CN"/>
              </w:rPr>
              <w:t>China</w:t>
            </w:r>
          </w:p>
        </w:tc>
        <w:tc>
          <w:tcPr>
            <w:tcW w:w="41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3E1091" w14:textId="77777777" w:rsidR="002F3FDA" w:rsidRPr="00935945" w:rsidRDefault="002F3FDA" w:rsidP="002F3FDA">
            <w:pPr>
              <w:adjustRightInd w:val="0"/>
              <w:snapToGrid w:val="0"/>
              <w:spacing w:after="0" w:line="240" w:lineRule="auto"/>
              <w:rPr>
                <w:rFonts w:ascii="Times New Roman" w:eastAsia="Times New Roman" w:hAnsi="Times New Roman" w:cs="Times New Roman"/>
                <w:sz w:val="20"/>
                <w:szCs w:val="20"/>
              </w:rPr>
            </w:pPr>
            <w:r w:rsidRPr="00935945">
              <w:rPr>
                <w:rFonts w:ascii="Times New Roman" w:hAnsi="Times New Roman" w:cs="Times New Roman"/>
                <w:kern w:val="2"/>
                <w:sz w:val="20"/>
                <w:szCs w:val="20"/>
                <w:lang w:eastAsia="zh-CN"/>
              </w:rPr>
              <w:t>N Pacific</w:t>
            </w:r>
          </w:p>
        </w:tc>
        <w:tc>
          <w:tcPr>
            <w:tcW w:w="34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0E7214" w14:textId="77777777" w:rsidR="002F3FDA" w:rsidRPr="00935945" w:rsidRDefault="002F3FDA" w:rsidP="002F3FDA">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LL</w:t>
            </w: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B3639"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10</w:t>
            </w: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BCAB9"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1,250</w:t>
            </w: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9BD06E0" w14:textId="77777777" w:rsidR="002F3FDA" w:rsidRPr="00221801" w:rsidRDefault="00221801" w:rsidP="002F3FDA">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10</w:t>
            </w: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BDC054" w14:textId="77777777" w:rsidR="002F3FDA" w:rsidRPr="00221801" w:rsidRDefault="00134F50" w:rsidP="002F3FDA">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850</w:t>
            </w: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882124" w14:textId="77777777" w:rsidR="002F3FDA" w:rsidRPr="00406E65" w:rsidRDefault="00406E65" w:rsidP="002F3FDA">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10</w:t>
            </w: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6C5EFD" w14:textId="6C82BA3B" w:rsidR="002F3FDA" w:rsidRPr="00935945" w:rsidRDefault="009E4BB1" w:rsidP="002F3FDA">
            <w:pPr>
              <w:adjustRightInd w:val="0"/>
              <w:snapToGrid w:val="0"/>
              <w:spacing w:after="0" w:line="240" w:lineRule="auto"/>
              <w:jc w:val="right"/>
              <w:rPr>
                <w:rFonts w:ascii="Times New Roman" w:eastAsia="Times New Roman" w:hAnsi="Times New Roman" w:cs="Times New Roman"/>
                <w:sz w:val="20"/>
                <w:szCs w:val="20"/>
              </w:rPr>
            </w:pPr>
            <w:ins w:id="26" w:author="SungKwon Soh" w:date="2019-09-02T05:51:00Z">
              <w:r>
                <w:rPr>
                  <w:rFonts w:ascii="Times New Roman" w:eastAsia="Times New Roman" w:hAnsi="Times New Roman" w:cs="Times New Roman"/>
                  <w:sz w:val="20"/>
                  <w:szCs w:val="20"/>
                </w:rPr>
                <w:t>838</w:t>
              </w:r>
            </w:ins>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6E84BB97"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751D8C15"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09940821"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0F088F44"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66CDCCC" w14:textId="77777777" w:rsidR="002F3FDA" w:rsidRPr="00935945" w:rsidRDefault="002F3FDA" w:rsidP="002F3FDA">
            <w:pPr>
              <w:adjustRightInd w:val="0"/>
              <w:snapToGrid w:val="0"/>
              <w:spacing w:after="0" w:line="240" w:lineRule="auto"/>
              <w:jc w:val="right"/>
              <w:rPr>
                <w:rFonts w:ascii="Times New Roman" w:hAnsi="Times New Roman" w:cs="Times New Roman"/>
                <w:kern w:val="2"/>
                <w:sz w:val="20"/>
                <w:szCs w:val="20"/>
                <w:lang w:eastAsia="ko-KR"/>
              </w:rPr>
            </w:pPr>
          </w:p>
        </w:tc>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95F67AF" w14:textId="77777777" w:rsidR="002F3FDA" w:rsidRPr="00935945" w:rsidRDefault="002F3FDA" w:rsidP="002F3FDA">
            <w:pPr>
              <w:adjustRightInd w:val="0"/>
              <w:snapToGrid w:val="0"/>
              <w:spacing w:after="0" w:line="240" w:lineRule="auto"/>
              <w:jc w:val="right"/>
              <w:rPr>
                <w:rFonts w:ascii="Times New Roman" w:hAnsi="Times New Roman" w:cs="Times New Roman"/>
                <w:kern w:val="2"/>
                <w:sz w:val="20"/>
                <w:szCs w:val="20"/>
                <w:lang w:eastAsia="ko-KR"/>
              </w:rPr>
            </w:pP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C197BCA" w14:textId="77777777" w:rsidR="002F3FDA" w:rsidRPr="00935945" w:rsidRDefault="002F3FDA" w:rsidP="002F3FDA">
            <w:pPr>
              <w:adjustRightInd w:val="0"/>
              <w:snapToGrid w:val="0"/>
              <w:spacing w:after="0" w:line="240" w:lineRule="auto"/>
              <w:jc w:val="right"/>
              <w:rPr>
                <w:rFonts w:ascii="Times New Roman" w:hAnsi="Times New Roman" w:cs="Times New Roman"/>
                <w:kern w:val="2"/>
                <w:sz w:val="20"/>
                <w:szCs w:val="20"/>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8AEDEB6" w14:textId="77777777" w:rsidR="002F3FDA" w:rsidRPr="00935945" w:rsidRDefault="002F3FDA" w:rsidP="002F3FDA">
            <w:pPr>
              <w:adjustRightInd w:val="0"/>
              <w:snapToGrid w:val="0"/>
              <w:spacing w:after="0" w:line="240" w:lineRule="auto"/>
              <w:jc w:val="right"/>
              <w:rPr>
                <w:rFonts w:ascii="Times New Roman" w:hAnsi="Times New Roman" w:cs="Times New Roman"/>
                <w:kern w:val="2"/>
                <w:sz w:val="20"/>
                <w:szCs w:val="20"/>
                <w:lang w:eastAsia="ko-KR"/>
              </w:rPr>
            </w:pPr>
          </w:p>
        </w:tc>
      </w:tr>
      <w:tr w:rsidR="000C6D4C" w:rsidRPr="00935945" w14:paraId="4048025B" w14:textId="77777777" w:rsidTr="005611EA">
        <w:trPr>
          <w:trHeight w:val="210"/>
        </w:trPr>
        <w:tc>
          <w:tcPr>
            <w:tcW w:w="531" w:type="pct"/>
            <w:vMerge w:val="restart"/>
            <w:tcBorders>
              <w:top w:val="single" w:sz="4" w:space="0" w:color="auto"/>
              <w:left w:val="single" w:sz="4" w:space="0" w:color="auto"/>
              <w:right w:val="single" w:sz="4" w:space="0" w:color="auto"/>
            </w:tcBorders>
            <w:shd w:val="clear" w:color="auto" w:fill="auto"/>
            <w:noWrap/>
            <w:hideMark/>
          </w:tcPr>
          <w:p w14:paraId="735E8C92" w14:textId="77777777" w:rsidR="002F3FDA" w:rsidRPr="00935945" w:rsidRDefault="002F3FDA" w:rsidP="002F3FDA">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Cook Islands</w:t>
            </w:r>
          </w:p>
        </w:tc>
        <w:tc>
          <w:tcPr>
            <w:tcW w:w="418" w:type="pct"/>
            <w:tcBorders>
              <w:top w:val="single" w:sz="4" w:space="0" w:color="auto"/>
              <w:left w:val="single" w:sz="4" w:space="0" w:color="auto"/>
              <w:bottom w:val="single" w:sz="4" w:space="0" w:color="auto"/>
              <w:right w:val="single" w:sz="4" w:space="0" w:color="auto"/>
            </w:tcBorders>
            <w:shd w:val="clear" w:color="auto" w:fill="auto"/>
            <w:noWrap/>
            <w:hideMark/>
          </w:tcPr>
          <w:p w14:paraId="0D43B753" w14:textId="77777777" w:rsidR="002F3FDA" w:rsidRPr="00935945" w:rsidRDefault="002F3FDA" w:rsidP="002F3FDA">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342" w:type="pct"/>
            <w:tcBorders>
              <w:top w:val="single" w:sz="4" w:space="0" w:color="auto"/>
              <w:left w:val="single" w:sz="4" w:space="0" w:color="auto"/>
              <w:bottom w:val="single" w:sz="4" w:space="0" w:color="auto"/>
              <w:right w:val="single" w:sz="4" w:space="0" w:color="auto"/>
            </w:tcBorders>
            <w:shd w:val="clear" w:color="auto" w:fill="auto"/>
            <w:noWrap/>
            <w:hideMark/>
          </w:tcPr>
          <w:p w14:paraId="79DCAF69" w14:textId="77777777" w:rsidR="002F3FDA" w:rsidRPr="00935945" w:rsidRDefault="002F3FDA" w:rsidP="002F3FDA">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22423B31"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4</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61E59DF1"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183</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40E909E8" w14:textId="77777777" w:rsidR="002F3FDA" w:rsidRPr="00935945" w:rsidRDefault="00087CBC" w:rsidP="002F3FDA">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472DDD93" w14:textId="77777777" w:rsidR="002F3FDA" w:rsidRPr="00935945" w:rsidRDefault="00087CBC" w:rsidP="002F3FDA">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459A3781" w14:textId="77777777" w:rsidR="002F3FDA" w:rsidRPr="00114ABB" w:rsidRDefault="00114ABB" w:rsidP="002F3FDA">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4850274E" w14:textId="77777777" w:rsidR="002F3FDA" w:rsidRPr="00114ABB" w:rsidRDefault="00114ABB" w:rsidP="002F3FDA">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0</w:t>
            </w: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4600B433"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240DF2B4"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4624A5A1"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06F2DAD9"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DC263A4" w14:textId="77777777" w:rsidR="002F3FDA" w:rsidRPr="00935945" w:rsidRDefault="002F3FDA" w:rsidP="002F3FDA">
            <w:pPr>
              <w:adjustRightInd w:val="0"/>
              <w:snapToGrid w:val="0"/>
              <w:spacing w:after="0" w:line="240" w:lineRule="auto"/>
              <w:jc w:val="right"/>
              <w:rPr>
                <w:rFonts w:ascii="Times New Roman" w:hAnsi="Times New Roman" w:cs="Times New Roman"/>
                <w:sz w:val="20"/>
                <w:szCs w:val="20"/>
                <w:lang w:eastAsia="ko-KR"/>
              </w:rPr>
            </w:pPr>
          </w:p>
        </w:tc>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7555E2" w14:textId="77777777" w:rsidR="002F3FDA" w:rsidRPr="00935945" w:rsidRDefault="002F3FDA" w:rsidP="002F3FDA">
            <w:pPr>
              <w:adjustRightInd w:val="0"/>
              <w:snapToGrid w:val="0"/>
              <w:spacing w:after="0" w:line="240" w:lineRule="auto"/>
              <w:jc w:val="right"/>
              <w:rPr>
                <w:rFonts w:ascii="Times New Roman" w:hAnsi="Times New Roman" w:cs="Times New Roman"/>
                <w:sz w:val="20"/>
                <w:szCs w:val="20"/>
                <w:lang w:eastAsia="ko-KR"/>
              </w:rPr>
            </w:pP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16C87A2" w14:textId="77777777" w:rsidR="002F3FDA" w:rsidRPr="00935945" w:rsidRDefault="002F3FDA" w:rsidP="002F3FDA">
            <w:pPr>
              <w:adjustRightInd w:val="0"/>
              <w:snapToGrid w:val="0"/>
              <w:spacing w:after="0" w:line="240" w:lineRule="auto"/>
              <w:jc w:val="right"/>
              <w:rPr>
                <w:rFonts w:ascii="Times New Roman" w:hAnsi="Times New Roman" w:cs="Times New Roman"/>
                <w:sz w:val="20"/>
                <w:szCs w:val="20"/>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B9C2519" w14:textId="77777777" w:rsidR="002F3FDA" w:rsidRPr="00935945" w:rsidRDefault="002F3FDA" w:rsidP="002F3FDA">
            <w:pPr>
              <w:adjustRightInd w:val="0"/>
              <w:snapToGrid w:val="0"/>
              <w:spacing w:after="0" w:line="240" w:lineRule="auto"/>
              <w:jc w:val="right"/>
              <w:rPr>
                <w:rFonts w:ascii="Times New Roman" w:hAnsi="Times New Roman" w:cs="Times New Roman"/>
                <w:sz w:val="20"/>
                <w:szCs w:val="20"/>
                <w:lang w:eastAsia="ko-KR"/>
              </w:rPr>
            </w:pPr>
          </w:p>
        </w:tc>
      </w:tr>
      <w:tr w:rsidR="000C6D4C" w:rsidRPr="00935945" w14:paraId="2BDF96C7" w14:textId="77777777" w:rsidTr="005611EA">
        <w:trPr>
          <w:trHeight w:val="210"/>
        </w:trPr>
        <w:tc>
          <w:tcPr>
            <w:tcW w:w="531" w:type="pct"/>
            <w:vMerge/>
            <w:tcBorders>
              <w:left w:val="single" w:sz="4" w:space="0" w:color="auto"/>
              <w:bottom w:val="single" w:sz="4" w:space="0" w:color="auto"/>
              <w:right w:val="single" w:sz="4" w:space="0" w:color="auto"/>
            </w:tcBorders>
            <w:shd w:val="clear" w:color="auto" w:fill="auto"/>
            <w:noWrap/>
            <w:hideMark/>
          </w:tcPr>
          <w:p w14:paraId="258F2178" w14:textId="77777777" w:rsidR="002F3FDA" w:rsidRPr="00935945" w:rsidRDefault="002F3FDA" w:rsidP="002F3FDA">
            <w:pPr>
              <w:adjustRightInd w:val="0"/>
              <w:snapToGrid w:val="0"/>
              <w:spacing w:after="0" w:line="240" w:lineRule="auto"/>
              <w:rPr>
                <w:rFonts w:ascii="Times New Roman" w:eastAsia="Times New Roman" w:hAnsi="Times New Roman" w:cs="Times New Roman"/>
                <w:bCs/>
                <w:sz w:val="20"/>
                <w:szCs w:val="20"/>
              </w:rPr>
            </w:pPr>
          </w:p>
        </w:tc>
        <w:tc>
          <w:tcPr>
            <w:tcW w:w="418" w:type="pct"/>
            <w:tcBorders>
              <w:top w:val="single" w:sz="4" w:space="0" w:color="auto"/>
              <w:left w:val="single" w:sz="4" w:space="0" w:color="auto"/>
              <w:bottom w:val="single" w:sz="4" w:space="0" w:color="auto"/>
              <w:right w:val="single" w:sz="4" w:space="0" w:color="auto"/>
            </w:tcBorders>
            <w:shd w:val="clear" w:color="auto" w:fill="auto"/>
            <w:noWrap/>
            <w:hideMark/>
          </w:tcPr>
          <w:p w14:paraId="7F03CC36" w14:textId="77777777" w:rsidR="002F3FDA" w:rsidRPr="00935945" w:rsidRDefault="002F3FDA" w:rsidP="002F3FDA">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342" w:type="pct"/>
            <w:tcBorders>
              <w:top w:val="single" w:sz="4" w:space="0" w:color="auto"/>
              <w:left w:val="single" w:sz="4" w:space="0" w:color="auto"/>
              <w:bottom w:val="single" w:sz="4" w:space="0" w:color="auto"/>
              <w:right w:val="single" w:sz="4" w:space="0" w:color="auto"/>
            </w:tcBorders>
            <w:shd w:val="clear" w:color="auto" w:fill="auto"/>
            <w:noWrap/>
            <w:hideMark/>
          </w:tcPr>
          <w:p w14:paraId="4FBE28BB" w14:textId="77777777" w:rsidR="002F3FDA" w:rsidRPr="00935945" w:rsidRDefault="002F3FDA" w:rsidP="002F3FDA">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4D2D642D"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6168EECF"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119E5A96" w14:textId="77777777" w:rsidR="002F3FDA" w:rsidRPr="00935945" w:rsidRDefault="00087CBC" w:rsidP="002F3FDA">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0305E8BD" w14:textId="77777777" w:rsidR="002F3FDA" w:rsidRPr="00935945" w:rsidRDefault="00087CBC" w:rsidP="002F3FDA">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14BE4FA3" w14:textId="77777777" w:rsidR="002F3FDA" w:rsidRPr="00114ABB" w:rsidRDefault="00114ABB" w:rsidP="002F3FDA">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6401E3CD" w14:textId="77777777" w:rsidR="002F3FDA" w:rsidRPr="00114ABB" w:rsidRDefault="00114ABB" w:rsidP="002F3FDA">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0</w:t>
            </w: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378D1A2C"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3B31D6A3"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0203FE17"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6E3767C8"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E956309"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4053919"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76C2BFA"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BE002FF"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r>
      <w:tr w:rsidR="000C6D4C" w:rsidRPr="00935945" w14:paraId="6D7EC294" w14:textId="77777777" w:rsidTr="005611EA">
        <w:trPr>
          <w:trHeight w:val="210"/>
        </w:trPr>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BA8153A" w14:textId="77777777" w:rsidR="002F3FDA" w:rsidRPr="00935945" w:rsidRDefault="002F3FDA" w:rsidP="002F3FDA">
            <w:pPr>
              <w:adjustRightInd w:val="0"/>
              <w:snapToGrid w:val="0"/>
              <w:spacing w:after="0" w:line="240" w:lineRule="auto"/>
              <w:rPr>
                <w:rFonts w:ascii="Times New Roman" w:hAnsi="Times New Roman" w:cs="Times New Roman"/>
                <w:bCs/>
                <w:sz w:val="20"/>
                <w:szCs w:val="20"/>
                <w:lang w:eastAsia="ko-KR"/>
              </w:rPr>
            </w:pPr>
            <w:r w:rsidRPr="00935945">
              <w:rPr>
                <w:rFonts w:ascii="Times New Roman" w:hAnsi="Times New Roman" w:cs="Times New Roman"/>
                <w:bCs/>
                <w:sz w:val="20"/>
                <w:szCs w:val="20"/>
                <w:lang w:eastAsia="ko-KR"/>
              </w:rPr>
              <w:t>Fiji</w:t>
            </w:r>
          </w:p>
        </w:tc>
        <w:tc>
          <w:tcPr>
            <w:tcW w:w="418" w:type="pct"/>
            <w:tcBorders>
              <w:top w:val="single" w:sz="4" w:space="0" w:color="auto"/>
              <w:left w:val="single" w:sz="4" w:space="0" w:color="auto"/>
              <w:bottom w:val="single" w:sz="4" w:space="0" w:color="auto"/>
              <w:right w:val="single" w:sz="4" w:space="0" w:color="auto"/>
            </w:tcBorders>
            <w:shd w:val="clear" w:color="auto" w:fill="auto"/>
            <w:noWrap/>
          </w:tcPr>
          <w:p w14:paraId="3A43301B" w14:textId="77777777" w:rsidR="002F3FDA" w:rsidRPr="00935945" w:rsidRDefault="002F3FDA" w:rsidP="002F3FDA">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342" w:type="pct"/>
            <w:tcBorders>
              <w:top w:val="single" w:sz="4" w:space="0" w:color="auto"/>
              <w:left w:val="single" w:sz="4" w:space="0" w:color="auto"/>
              <w:bottom w:val="single" w:sz="4" w:space="0" w:color="auto"/>
              <w:right w:val="single" w:sz="4" w:space="0" w:color="auto"/>
            </w:tcBorders>
            <w:shd w:val="clear" w:color="auto" w:fill="auto"/>
            <w:noWrap/>
          </w:tcPr>
          <w:p w14:paraId="3E995413" w14:textId="77777777" w:rsidR="002F3FDA" w:rsidRPr="00935945" w:rsidRDefault="002F3FDA" w:rsidP="002F3FDA">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1B3B35B2"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4987AA81"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74A50395" w14:textId="77777777" w:rsidR="002F3FDA" w:rsidRPr="009039C8" w:rsidRDefault="009039C8" w:rsidP="002F3FDA">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7</w:t>
            </w: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79875A78" w14:textId="77777777" w:rsidR="002F3FDA" w:rsidRPr="009039C8" w:rsidRDefault="009039C8" w:rsidP="002F3FDA">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147</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58A6AACC" w14:textId="77777777" w:rsidR="002F3FDA" w:rsidRPr="00114ABB" w:rsidRDefault="00114ABB" w:rsidP="002F3FDA">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6</w:t>
            </w: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0CF34208" w14:textId="77777777" w:rsidR="002F3FDA" w:rsidRPr="00114ABB" w:rsidRDefault="00114ABB" w:rsidP="002F3FDA">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180</w:t>
            </w: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6B38F24A"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02B3E25E"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49FFEFC3"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7A9DEDD8"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7BA7ECB"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89EE705"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3118A47"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2F28901"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r>
      <w:tr w:rsidR="000C6D4C" w:rsidRPr="00935945" w14:paraId="6C0F5DDC" w14:textId="77777777" w:rsidTr="005611EA">
        <w:trPr>
          <w:trHeight w:val="210"/>
        </w:trPr>
        <w:tc>
          <w:tcPr>
            <w:tcW w:w="531" w:type="pct"/>
            <w:vMerge w:val="restart"/>
            <w:tcBorders>
              <w:top w:val="single" w:sz="4" w:space="0" w:color="auto"/>
              <w:left w:val="single" w:sz="4" w:space="0" w:color="auto"/>
              <w:right w:val="single" w:sz="4" w:space="0" w:color="auto"/>
            </w:tcBorders>
            <w:shd w:val="clear" w:color="auto" w:fill="auto"/>
            <w:noWrap/>
            <w:hideMark/>
          </w:tcPr>
          <w:p w14:paraId="32FB9217" w14:textId="77777777" w:rsidR="00FC6FC1" w:rsidRPr="002F3FDA" w:rsidRDefault="00FC6FC1" w:rsidP="002F3FDA">
            <w:pPr>
              <w:adjustRightInd w:val="0"/>
              <w:snapToGrid w:val="0"/>
              <w:spacing w:after="0" w:line="240" w:lineRule="auto"/>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Japan</w:t>
            </w:r>
          </w:p>
        </w:tc>
        <w:tc>
          <w:tcPr>
            <w:tcW w:w="418" w:type="pct"/>
            <w:tcBorders>
              <w:top w:val="single" w:sz="4" w:space="0" w:color="auto"/>
              <w:left w:val="single" w:sz="4" w:space="0" w:color="auto"/>
              <w:bottom w:val="single" w:sz="4" w:space="0" w:color="auto"/>
              <w:right w:val="single" w:sz="4" w:space="0" w:color="auto"/>
            </w:tcBorders>
            <w:shd w:val="clear" w:color="auto" w:fill="auto"/>
            <w:noWrap/>
            <w:hideMark/>
          </w:tcPr>
          <w:p w14:paraId="78204C9A" w14:textId="77777777" w:rsidR="00FC6FC1" w:rsidRPr="00935945" w:rsidRDefault="00FC6FC1" w:rsidP="002F3FDA">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CA only</w:t>
            </w:r>
          </w:p>
        </w:tc>
        <w:tc>
          <w:tcPr>
            <w:tcW w:w="342" w:type="pct"/>
            <w:tcBorders>
              <w:top w:val="single" w:sz="4" w:space="0" w:color="auto"/>
              <w:left w:val="single" w:sz="4" w:space="0" w:color="auto"/>
              <w:bottom w:val="single" w:sz="4" w:space="0" w:color="auto"/>
              <w:right w:val="single" w:sz="4" w:space="0" w:color="auto"/>
            </w:tcBorders>
            <w:shd w:val="clear" w:color="auto" w:fill="auto"/>
            <w:noWrap/>
            <w:hideMark/>
          </w:tcPr>
          <w:p w14:paraId="0A279E65" w14:textId="77777777" w:rsidR="00FC6FC1" w:rsidRPr="00935945" w:rsidRDefault="00FC6FC1" w:rsidP="002F3FDA">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 Coast</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2CF43247" w14:textId="77777777" w:rsidR="00FC6FC1" w:rsidRPr="00935945" w:rsidRDefault="00FC6FC1" w:rsidP="002F3FDA">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296</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2F39A05E" w14:textId="77777777" w:rsidR="00FC6FC1" w:rsidRPr="00935945" w:rsidRDefault="00FC6FC1" w:rsidP="002F3FDA">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40</w:t>
            </w:r>
            <w:r w:rsidRPr="00935945">
              <w:rPr>
                <w:rFonts w:ascii="Times New Roman" w:hAnsi="Times New Roman" w:cs="Times New Roman"/>
                <w:sz w:val="20"/>
                <w:szCs w:val="20"/>
                <w:lang w:eastAsia="ko-KR"/>
              </w:rPr>
              <w:t>,</w:t>
            </w:r>
            <w:r w:rsidRPr="00935945">
              <w:rPr>
                <w:rFonts w:ascii="Times New Roman" w:eastAsia="MS Mincho" w:hAnsi="Times New Roman" w:cs="Times New Roman"/>
                <w:sz w:val="20"/>
                <w:szCs w:val="20"/>
              </w:rPr>
              <w:t>988</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50C9F011" w14:textId="77777777" w:rsidR="00FC6FC1" w:rsidRPr="00FC6FC1" w:rsidRDefault="00FC6FC1" w:rsidP="002F3FDA">
            <w:pPr>
              <w:adjustRightInd w:val="0"/>
              <w:snapToGrid w:val="0"/>
              <w:spacing w:after="0" w:line="240" w:lineRule="auto"/>
              <w:jc w:val="right"/>
              <w:rPr>
                <w:rFonts w:ascii="Times New Roman" w:hAnsi="Times New Roman" w:cs="Times New Roman"/>
                <w:sz w:val="20"/>
                <w:szCs w:val="20"/>
                <w:lang w:eastAsia="ko-KR"/>
              </w:rPr>
            </w:pPr>
            <w:r w:rsidRPr="00FC6FC1">
              <w:rPr>
                <w:rFonts w:ascii="Times New Roman" w:eastAsia="MS Mincho" w:hAnsi="Times New Roman" w:cs="Times New Roman"/>
                <w:sz w:val="20"/>
                <w:szCs w:val="20"/>
              </w:rPr>
              <w:t>233</w:t>
            </w: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0910B4A5" w14:textId="77777777" w:rsidR="007E4BDE" w:rsidRDefault="007E4BDE" w:rsidP="002F3FDA">
            <w:pPr>
              <w:adjustRightInd w:val="0"/>
              <w:snapToGrid w:val="0"/>
              <w:spacing w:after="0" w:line="240" w:lineRule="auto"/>
              <w:jc w:val="right"/>
              <w:rPr>
                <w:ins w:id="27" w:author="SungKwon Soh" w:date="2019-08-31T08:31:00Z"/>
                <w:rFonts w:ascii="Times New Roman" w:hAnsi="Times New Roman" w:cs="Times New Roman"/>
                <w:sz w:val="20"/>
                <w:szCs w:val="20"/>
                <w:lang w:eastAsia="ko-KR"/>
              </w:rPr>
            </w:pPr>
            <w:ins w:id="28" w:author="SungKwon Soh" w:date="2019-08-31T08:31:00Z">
              <w:r>
                <w:rPr>
                  <w:rFonts w:ascii="Times New Roman" w:hAnsi="Times New Roman" w:cs="Times New Roman"/>
                  <w:sz w:val="20"/>
                  <w:szCs w:val="20"/>
                  <w:lang w:eastAsia="ko-KR"/>
                </w:rPr>
                <w:t>35,647</w:t>
              </w:r>
            </w:ins>
          </w:p>
          <w:p w14:paraId="6E0BA5AC" w14:textId="2B29CED9" w:rsidR="00FC6FC1" w:rsidRPr="00935945" w:rsidRDefault="00FC6FC1" w:rsidP="002F3FDA">
            <w:pPr>
              <w:adjustRightInd w:val="0"/>
              <w:snapToGrid w:val="0"/>
              <w:spacing w:after="0" w:line="240" w:lineRule="auto"/>
              <w:jc w:val="right"/>
              <w:rPr>
                <w:rFonts w:ascii="Times New Roman" w:hAnsi="Times New Roman" w:cs="Times New Roman"/>
                <w:sz w:val="20"/>
                <w:szCs w:val="20"/>
                <w:lang w:eastAsia="ko-KR"/>
              </w:rPr>
            </w:pPr>
            <w:del w:id="29" w:author="SungKwon Soh" w:date="2019-08-31T08:31:00Z">
              <w:r w:rsidDel="007E4BDE">
                <w:rPr>
                  <w:rFonts w:ascii="Times New Roman" w:hAnsi="Times New Roman" w:cs="Times New Roman" w:hint="eastAsia"/>
                  <w:sz w:val="20"/>
                  <w:szCs w:val="20"/>
                  <w:lang w:eastAsia="ko-KR"/>
                </w:rPr>
                <w:delText>35,207</w:delText>
              </w:r>
            </w:del>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4FDFAE18" w14:textId="7657F530" w:rsidR="00FC6FC1" w:rsidRPr="00935945" w:rsidRDefault="007E4BDE" w:rsidP="002F3FDA">
            <w:pPr>
              <w:adjustRightInd w:val="0"/>
              <w:snapToGrid w:val="0"/>
              <w:spacing w:after="0" w:line="240" w:lineRule="auto"/>
              <w:jc w:val="right"/>
              <w:rPr>
                <w:rFonts w:ascii="Times New Roman" w:hAnsi="Times New Roman" w:cs="Times New Roman"/>
                <w:sz w:val="20"/>
                <w:szCs w:val="20"/>
                <w:lang w:eastAsia="ko-KR"/>
              </w:rPr>
            </w:pPr>
            <w:ins w:id="30" w:author="SungKwon Soh" w:date="2019-08-31T08:32:00Z">
              <w:r>
                <w:rPr>
                  <w:rFonts w:ascii="Times New Roman" w:hAnsi="Times New Roman" w:cs="Times New Roman"/>
                  <w:sz w:val="20"/>
                  <w:szCs w:val="20"/>
                  <w:lang w:eastAsia="ko-KR"/>
                </w:rPr>
                <w:t>229</w:t>
              </w:r>
            </w:ins>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5326BD3D" w14:textId="77777777" w:rsidR="00FC6FC1" w:rsidRPr="00114ABB" w:rsidRDefault="00114ABB" w:rsidP="002F3FDA">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34,011</w:t>
            </w: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1036A3EE" w14:textId="77777777" w:rsidR="00FC6FC1" w:rsidRPr="00935945" w:rsidRDefault="00FC6FC1" w:rsidP="002F3FDA">
            <w:pPr>
              <w:adjustRightInd w:val="0"/>
              <w:snapToGrid w:val="0"/>
              <w:spacing w:after="0" w:line="240" w:lineRule="auto"/>
              <w:jc w:val="right"/>
              <w:rPr>
                <w:rFonts w:ascii="Times New Roman" w:hAnsi="Times New Roman" w:cs="Times New Roman"/>
                <w:sz w:val="20"/>
                <w:szCs w:val="20"/>
                <w:lang w:eastAsia="ko-KR"/>
              </w:rPr>
            </w:pPr>
          </w:p>
        </w:tc>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1B3BA1FA" w14:textId="77777777" w:rsidR="00FC6FC1" w:rsidRPr="00935945" w:rsidRDefault="00FC6FC1" w:rsidP="002F3FDA">
            <w:pPr>
              <w:adjustRightInd w:val="0"/>
              <w:snapToGrid w:val="0"/>
              <w:spacing w:after="0" w:line="240" w:lineRule="auto"/>
              <w:jc w:val="right"/>
              <w:rPr>
                <w:rFonts w:ascii="Times New Roman" w:hAnsi="Times New Roman" w:cs="Times New Roman"/>
                <w:sz w:val="20"/>
                <w:szCs w:val="20"/>
                <w:lang w:eastAsia="ko-KR"/>
              </w:rPr>
            </w:pP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59C1B65B" w14:textId="77777777" w:rsidR="00FC6FC1" w:rsidRPr="00935945" w:rsidRDefault="00FC6FC1" w:rsidP="002F3FDA">
            <w:pPr>
              <w:adjustRightInd w:val="0"/>
              <w:snapToGrid w:val="0"/>
              <w:spacing w:after="0" w:line="240" w:lineRule="auto"/>
              <w:jc w:val="right"/>
              <w:rPr>
                <w:rFonts w:ascii="Times New Roman" w:hAnsi="Times New Roman" w:cs="Times New Roman"/>
                <w:sz w:val="20"/>
                <w:szCs w:val="20"/>
                <w:lang w:eastAsia="ko-KR"/>
              </w:rPr>
            </w:pPr>
          </w:p>
        </w:tc>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777DA649" w14:textId="77777777" w:rsidR="00FC6FC1" w:rsidRPr="00935945" w:rsidRDefault="00FC6FC1" w:rsidP="002F3FDA">
            <w:pPr>
              <w:adjustRightInd w:val="0"/>
              <w:snapToGrid w:val="0"/>
              <w:spacing w:after="0" w:line="240" w:lineRule="auto"/>
              <w:jc w:val="right"/>
              <w:rPr>
                <w:rFonts w:ascii="Times New Roman" w:hAnsi="Times New Roman" w:cs="Times New Roman"/>
                <w:sz w:val="20"/>
                <w:szCs w:val="20"/>
                <w:lang w:eastAsia="ko-KR"/>
              </w:rPr>
            </w:pP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A612792" w14:textId="77777777" w:rsidR="00FC6FC1" w:rsidRPr="00935945" w:rsidRDefault="00FC6FC1" w:rsidP="002F3FDA">
            <w:pPr>
              <w:adjustRightInd w:val="0"/>
              <w:snapToGrid w:val="0"/>
              <w:spacing w:after="0" w:line="240" w:lineRule="auto"/>
              <w:jc w:val="right"/>
              <w:rPr>
                <w:rFonts w:ascii="Times New Roman" w:eastAsia="MS Mincho"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C37D8FD" w14:textId="77777777" w:rsidR="00FC6FC1" w:rsidRPr="00935945" w:rsidRDefault="00FC6FC1" w:rsidP="002F3FDA">
            <w:pPr>
              <w:adjustRightInd w:val="0"/>
              <w:snapToGrid w:val="0"/>
              <w:spacing w:after="0" w:line="240" w:lineRule="auto"/>
              <w:jc w:val="right"/>
              <w:rPr>
                <w:rFonts w:ascii="Times New Roman" w:hAnsi="Times New Roman" w:cs="Times New Roman"/>
                <w:sz w:val="20"/>
                <w:szCs w:val="20"/>
                <w:lang w:eastAsia="ko-KR"/>
              </w:rPr>
            </w:pP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58C50A8" w14:textId="77777777" w:rsidR="00FC6FC1" w:rsidRPr="00935945" w:rsidRDefault="00FC6FC1" w:rsidP="002F3FDA">
            <w:pPr>
              <w:adjustRightInd w:val="0"/>
              <w:snapToGrid w:val="0"/>
              <w:spacing w:after="0" w:line="240" w:lineRule="auto"/>
              <w:jc w:val="right"/>
              <w:rPr>
                <w:rFonts w:ascii="Times New Roman" w:eastAsia="MS Mincho" w:hAnsi="Times New Roman" w:cs="Times New Roman"/>
                <w:sz w:val="20"/>
                <w:szCs w:val="20"/>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2FF027D" w14:textId="77777777" w:rsidR="00FC6FC1" w:rsidRPr="00935945" w:rsidRDefault="00FC6FC1" w:rsidP="002F3FDA">
            <w:pPr>
              <w:adjustRightInd w:val="0"/>
              <w:snapToGrid w:val="0"/>
              <w:spacing w:after="0" w:line="240" w:lineRule="auto"/>
              <w:jc w:val="right"/>
              <w:rPr>
                <w:rFonts w:ascii="Times New Roman" w:eastAsia="MS Mincho" w:hAnsi="Times New Roman" w:cs="Times New Roman"/>
                <w:sz w:val="20"/>
                <w:szCs w:val="20"/>
              </w:rPr>
            </w:pPr>
          </w:p>
        </w:tc>
      </w:tr>
      <w:tr w:rsidR="000C6D4C" w:rsidRPr="00935945" w14:paraId="4F729F21" w14:textId="77777777" w:rsidTr="005611EA">
        <w:trPr>
          <w:trHeight w:val="210"/>
        </w:trPr>
        <w:tc>
          <w:tcPr>
            <w:tcW w:w="531" w:type="pct"/>
            <w:vMerge/>
            <w:tcBorders>
              <w:left w:val="single" w:sz="4" w:space="0" w:color="auto"/>
              <w:right w:val="single" w:sz="4" w:space="0" w:color="auto"/>
            </w:tcBorders>
            <w:shd w:val="clear" w:color="auto" w:fill="auto"/>
            <w:noWrap/>
            <w:hideMark/>
          </w:tcPr>
          <w:p w14:paraId="2490A2B5" w14:textId="77777777" w:rsidR="00FC6FC1" w:rsidRPr="00935945" w:rsidRDefault="00FC6FC1" w:rsidP="002F3FDA">
            <w:pPr>
              <w:adjustRightInd w:val="0"/>
              <w:snapToGrid w:val="0"/>
              <w:spacing w:after="0" w:line="240" w:lineRule="auto"/>
              <w:rPr>
                <w:rFonts w:ascii="Times New Roman" w:eastAsia="Times New Roman" w:hAnsi="Times New Roman" w:cs="Times New Roman"/>
                <w:sz w:val="20"/>
                <w:szCs w:val="20"/>
              </w:rPr>
            </w:pPr>
          </w:p>
        </w:tc>
        <w:tc>
          <w:tcPr>
            <w:tcW w:w="418" w:type="pct"/>
            <w:tcBorders>
              <w:top w:val="single" w:sz="4" w:space="0" w:color="auto"/>
              <w:left w:val="single" w:sz="4" w:space="0" w:color="auto"/>
              <w:bottom w:val="single" w:sz="4" w:space="0" w:color="auto"/>
              <w:right w:val="single" w:sz="4" w:space="0" w:color="auto"/>
            </w:tcBorders>
            <w:shd w:val="clear" w:color="auto" w:fill="auto"/>
            <w:noWrap/>
            <w:hideMark/>
          </w:tcPr>
          <w:p w14:paraId="5BBEAEE0" w14:textId="77777777" w:rsidR="00FC6FC1" w:rsidRPr="00935945" w:rsidRDefault="00FC6FC1" w:rsidP="002F3FDA">
            <w:pPr>
              <w:adjustRightInd w:val="0"/>
              <w:snapToGrid w:val="0"/>
              <w:spacing w:after="0" w:line="240" w:lineRule="auto"/>
              <w:rPr>
                <w:rFonts w:ascii="Times New Roman" w:eastAsia="Times New Roman" w:hAnsi="Times New Roman" w:cs="Times New Roman"/>
                <w:sz w:val="20"/>
                <w:szCs w:val="20"/>
              </w:rPr>
            </w:pPr>
          </w:p>
        </w:tc>
        <w:tc>
          <w:tcPr>
            <w:tcW w:w="342" w:type="pct"/>
            <w:tcBorders>
              <w:top w:val="single" w:sz="4" w:space="0" w:color="auto"/>
              <w:left w:val="single" w:sz="4" w:space="0" w:color="auto"/>
              <w:bottom w:val="single" w:sz="4" w:space="0" w:color="auto"/>
              <w:right w:val="single" w:sz="4" w:space="0" w:color="auto"/>
            </w:tcBorders>
            <w:shd w:val="clear" w:color="auto" w:fill="auto"/>
            <w:noWrap/>
            <w:hideMark/>
          </w:tcPr>
          <w:p w14:paraId="3D47BF43" w14:textId="77777777" w:rsidR="00FC6FC1" w:rsidRPr="00935945" w:rsidRDefault="00FC6FC1" w:rsidP="002F3FDA">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 DW</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048138CC" w14:textId="77777777" w:rsidR="00FC6FC1" w:rsidRPr="00935945" w:rsidRDefault="00FC6FC1" w:rsidP="002F3FDA">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633</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6C6C9A36" w14:textId="77777777" w:rsidR="00FC6FC1" w:rsidRPr="00935945" w:rsidRDefault="00FC6FC1" w:rsidP="002F3FDA">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rPr>
              <w:t>26,851</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1D64FAFC" w14:textId="77777777" w:rsidR="00FC6FC1" w:rsidRPr="00FC6FC1" w:rsidRDefault="00FC6FC1" w:rsidP="002F3FDA">
            <w:pPr>
              <w:adjustRightInd w:val="0"/>
              <w:snapToGrid w:val="0"/>
              <w:spacing w:after="0" w:line="240" w:lineRule="auto"/>
              <w:jc w:val="right"/>
              <w:rPr>
                <w:rFonts w:ascii="Times New Roman" w:hAnsi="Times New Roman" w:cs="Times New Roman"/>
                <w:sz w:val="20"/>
                <w:szCs w:val="20"/>
                <w:lang w:eastAsia="ko-KR"/>
              </w:rPr>
            </w:pPr>
            <w:r w:rsidRPr="00307972">
              <w:rPr>
                <w:rFonts w:ascii="Times New Roman" w:eastAsia="MS Mincho" w:hAnsi="Times New Roman" w:cs="Times New Roman"/>
                <w:sz w:val="20"/>
                <w:szCs w:val="20"/>
              </w:rPr>
              <w:t>253</w:t>
            </w: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03AF0494" w14:textId="77777777" w:rsidR="007E4BDE" w:rsidRDefault="007E4BDE" w:rsidP="002F3FDA">
            <w:pPr>
              <w:adjustRightInd w:val="0"/>
              <w:snapToGrid w:val="0"/>
              <w:spacing w:after="0" w:line="240" w:lineRule="auto"/>
              <w:jc w:val="right"/>
              <w:rPr>
                <w:ins w:id="31" w:author="SungKwon Soh" w:date="2019-08-31T08:31:00Z"/>
                <w:rFonts w:ascii="Times New Roman" w:hAnsi="Times New Roman" w:cs="Times New Roman"/>
                <w:sz w:val="20"/>
                <w:szCs w:val="20"/>
                <w:lang w:eastAsia="ko-KR"/>
              </w:rPr>
            </w:pPr>
            <w:ins w:id="32" w:author="SungKwon Soh" w:date="2019-08-31T08:31:00Z">
              <w:r>
                <w:rPr>
                  <w:rFonts w:ascii="Times New Roman" w:hAnsi="Times New Roman" w:cs="Times New Roman"/>
                  <w:sz w:val="20"/>
                  <w:szCs w:val="20"/>
                  <w:lang w:eastAsia="ko-KR"/>
                </w:rPr>
                <w:t>10,171</w:t>
              </w:r>
            </w:ins>
          </w:p>
          <w:p w14:paraId="45FD68A4" w14:textId="7BD34267" w:rsidR="00FC6FC1" w:rsidRPr="00627BBD" w:rsidRDefault="00FC6FC1" w:rsidP="002F3FDA">
            <w:pPr>
              <w:adjustRightInd w:val="0"/>
              <w:snapToGrid w:val="0"/>
              <w:spacing w:after="0" w:line="240" w:lineRule="auto"/>
              <w:jc w:val="right"/>
              <w:rPr>
                <w:rFonts w:ascii="Times New Roman" w:hAnsi="Times New Roman" w:cs="Times New Roman"/>
                <w:sz w:val="20"/>
                <w:szCs w:val="20"/>
                <w:lang w:eastAsia="ko-KR"/>
              </w:rPr>
            </w:pPr>
            <w:del w:id="33" w:author="SungKwon Soh" w:date="2019-08-31T08:31:00Z">
              <w:r w:rsidDel="007E4BDE">
                <w:rPr>
                  <w:rFonts w:ascii="Times New Roman" w:hAnsi="Times New Roman" w:cs="Times New Roman" w:hint="eastAsia"/>
                  <w:sz w:val="20"/>
                  <w:szCs w:val="20"/>
                  <w:lang w:eastAsia="ko-KR"/>
                </w:rPr>
                <w:delText>10,505</w:delText>
              </w:r>
            </w:del>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25A44647" w14:textId="6C454138" w:rsidR="00FC6FC1" w:rsidRPr="00935945" w:rsidRDefault="007E4BDE" w:rsidP="002F3FDA">
            <w:pPr>
              <w:adjustRightInd w:val="0"/>
              <w:snapToGrid w:val="0"/>
              <w:spacing w:after="0" w:line="240" w:lineRule="auto"/>
              <w:jc w:val="right"/>
              <w:rPr>
                <w:rFonts w:ascii="Times New Roman" w:hAnsi="Times New Roman" w:cs="Times New Roman"/>
                <w:sz w:val="20"/>
                <w:szCs w:val="20"/>
                <w:lang w:eastAsia="ko-KR"/>
              </w:rPr>
            </w:pPr>
            <w:ins w:id="34" w:author="SungKwon Soh" w:date="2019-08-31T08:32:00Z">
              <w:r>
                <w:rPr>
                  <w:rFonts w:ascii="Times New Roman" w:hAnsi="Times New Roman" w:cs="Times New Roman"/>
                  <w:sz w:val="20"/>
                  <w:szCs w:val="20"/>
                  <w:lang w:eastAsia="ko-KR"/>
                </w:rPr>
                <w:t>248</w:t>
              </w:r>
            </w:ins>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2A28DE72" w14:textId="77777777" w:rsidR="00FC6FC1" w:rsidRPr="00114ABB" w:rsidRDefault="00114ABB" w:rsidP="002F3FDA">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10,478</w:t>
            </w: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7CEA8E48" w14:textId="77777777" w:rsidR="00FC6FC1" w:rsidRPr="00935945" w:rsidRDefault="00FC6FC1" w:rsidP="002F3FDA">
            <w:pPr>
              <w:adjustRightInd w:val="0"/>
              <w:snapToGrid w:val="0"/>
              <w:spacing w:after="0" w:line="240" w:lineRule="auto"/>
              <w:jc w:val="right"/>
              <w:rPr>
                <w:rFonts w:ascii="Times New Roman" w:hAnsi="Times New Roman" w:cs="Times New Roman"/>
                <w:sz w:val="20"/>
                <w:szCs w:val="20"/>
                <w:lang w:eastAsia="ko-KR"/>
              </w:rPr>
            </w:pPr>
          </w:p>
        </w:tc>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4D615C50" w14:textId="77777777" w:rsidR="00FC6FC1" w:rsidRPr="00935945" w:rsidRDefault="00FC6FC1" w:rsidP="002F3FDA">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2B1F4227" w14:textId="77777777" w:rsidR="00FC6FC1" w:rsidRPr="00935945" w:rsidRDefault="00FC6FC1" w:rsidP="002F3FDA">
            <w:pPr>
              <w:adjustRightInd w:val="0"/>
              <w:snapToGrid w:val="0"/>
              <w:spacing w:after="0" w:line="240" w:lineRule="auto"/>
              <w:jc w:val="right"/>
              <w:rPr>
                <w:rFonts w:ascii="Times New Roman" w:hAnsi="Times New Roman" w:cs="Times New Roman"/>
                <w:sz w:val="20"/>
                <w:szCs w:val="20"/>
                <w:lang w:eastAsia="ko-KR"/>
              </w:rPr>
            </w:pPr>
          </w:p>
        </w:tc>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6939AAE2" w14:textId="77777777" w:rsidR="00FC6FC1" w:rsidRPr="00935945" w:rsidRDefault="00FC6FC1" w:rsidP="002F3FDA">
            <w:pPr>
              <w:adjustRightInd w:val="0"/>
              <w:snapToGrid w:val="0"/>
              <w:spacing w:after="0" w:line="240" w:lineRule="auto"/>
              <w:jc w:val="right"/>
              <w:rPr>
                <w:rFonts w:ascii="Times New Roman" w:hAnsi="Times New Roman" w:cs="Times New Roman"/>
                <w:sz w:val="20"/>
                <w:szCs w:val="20"/>
                <w:lang w:eastAsia="ko-KR"/>
              </w:rPr>
            </w:pP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5D7C56" w14:textId="77777777" w:rsidR="00FC6FC1" w:rsidRPr="00935945" w:rsidRDefault="00FC6FC1" w:rsidP="002F3FDA">
            <w:pPr>
              <w:adjustRightInd w:val="0"/>
              <w:snapToGrid w:val="0"/>
              <w:spacing w:after="0" w:line="240" w:lineRule="auto"/>
              <w:jc w:val="right"/>
              <w:rPr>
                <w:rFonts w:ascii="Times New Roman" w:eastAsia="MS Mincho"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177E015" w14:textId="77777777" w:rsidR="00FC6FC1" w:rsidRPr="00935945" w:rsidRDefault="00FC6FC1" w:rsidP="002F3FDA">
            <w:pPr>
              <w:adjustRightInd w:val="0"/>
              <w:snapToGrid w:val="0"/>
              <w:spacing w:after="0" w:line="240" w:lineRule="auto"/>
              <w:jc w:val="right"/>
              <w:rPr>
                <w:rFonts w:ascii="Times New Roman" w:hAnsi="Times New Roman" w:cs="Times New Roman"/>
                <w:sz w:val="20"/>
                <w:szCs w:val="20"/>
                <w:lang w:eastAsia="ko-KR"/>
              </w:rPr>
            </w:pP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EDC749A" w14:textId="77777777" w:rsidR="00FC6FC1" w:rsidRPr="00935945" w:rsidRDefault="00FC6FC1" w:rsidP="002F3FDA">
            <w:pPr>
              <w:adjustRightInd w:val="0"/>
              <w:snapToGrid w:val="0"/>
              <w:spacing w:after="0" w:line="240" w:lineRule="auto"/>
              <w:jc w:val="right"/>
              <w:rPr>
                <w:rFonts w:ascii="Times New Roman" w:eastAsia="MS Mincho" w:hAnsi="Times New Roman" w:cs="Times New Roman"/>
                <w:sz w:val="20"/>
                <w:szCs w:val="20"/>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A71EBE0" w14:textId="77777777" w:rsidR="00FC6FC1" w:rsidRPr="00935945" w:rsidRDefault="00FC6FC1" w:rsidP="002F3FDA">
            <w:pPr>
              <w:adjustRightInd w:val="0"/>
              <w:snapToGrid w:val="0"/>
              <w:spacing w:after="0" w:line="240" w:lineRule="auto"/>
              <w:jc w:val="right"/>
              <w:rPr>
                <w:rFonts w:ascii="Times New Roman" w:eastAsia="MS Mincho" w:hAnsi="Times New Roman" w:cs="Times New Roman"/>
                <w:sz w:val="20"/>
                <w:szCs w:val="20"/>
              </w:rPr>
            </w:pPr>
          </w:p>
        </w:tc>
      </w:tr>
      <w:tr w:rsidR="000C6D4C" w:rsidRPr="00935945" w14:paraId="7B219B14" w14:textId="77777777" w:rsidTr="005611EA">
        <w:trPr>
          <w:trHeight w:val="210"/>
        </w:trPr>
        <w:tc>
          <w:tcPr>
            <w:tcW w:w="531" w:type="pct"/>
            <w:vMerge/>
            <w:tcBorders>
              <w:left w:val="single" w:sz="4" w:space="0" w:color="auto"/>
              <w:bottom w:val="single" w:sz="4" w:space="0" w:color="auto"/>
              <w:right w:val="single" w:sz="4" w:space="0" w:color="auto"/>
            </w:tcBorders>
            <w:shd w:val="clear" w:color="auto" w:fill="auto"/>
            <w:noWrap/>
            <w:hideMark/>
          </w:tcPr>
          <w:p w14:paraId="7B4F9C03" w14:textId="77777777" w:rsidR="00FC6FC1" w:rsidRPr="00935945" w:rsidRDefault="00FC6FC1" w:rsidP="002F3FDA">
            <w:pPr>
              <w:adjustRightInd w:val="0"/>
              <w:snapToGrid w:val="0"/>
              <w:spacing w:after="0" w:line="240" w:lineRule="auto"/>
              <w:rPr>
                <w:rFonts w:ascii="Times New Roman" w:eastAsia="Times New Roman" w:hAnsi="Times New Roman" w:cs="Times New Roman"/>
                <w:sz w:val="20"/>
                <w:szCs w:val="20"/>
              </w:rPr>
            </w:pPr>
          </w:p>
        </w:tc>
        <w:tc>
          <w:tcPr>
            <w:tcW w:w="418" w:type="pct"/>
            <w:tcBorders>
              <w:top w:val="single" w:sz="4" w:space="0" w:color="auto"/>
              <w:left w:val="single" w:sz="4" w:space="0" w:color="auto"/>
              <w:bottom w:val="single" w:sz="4" w:space="0" w:color="auto"/>
              <w:right w:val="single" w:sz="4" w:space="0" w:color="auto"/>
            </w:tcBorders>
            <w:shd w:val="clear" w:color="auto" w:fill="auto"/>
            <w:noWrap/>
            <w:hideMark/>
          </w:tcPr>
          <w:p w14:paraId="382115ED" w14:textId="77777777" w:rsidR="00FC6FC1" w:rsidRPr="00935945" w:rsidRDefault="00FC6FC1" w:rsidP="002F3FDA">
            <w:pPr>
              <w:adjustRightInd w:val="0"/>
              <w:snapToGrid w:val="0"/>
              <w:spacing w:after="0" w:line="240" w:lineRule="auto"/>
              <w:rPr>
                <w:rFonts w:ascii="Times New Roman" w:eastAsia="Times New Roman" w:hAnsi="Times New Roman" w:cs="Times New Roman"/>
                <w:sz w:val="20"/>
                <w:szCs w:val="20"/>
              </w:rPr>
            </w:pPr>
          </w:p>
        </w:tc>
        <w:tc>
          <w:tcPr>
            <w:tcW w:w="342" w:type="pct"/>
            <w:tcBorders>
              <w:top w:val="single" w:sz="4" w:space="0" w:color="auto"/>
              <w:left w:val="single" w:sz="4" w:space="0" w:color="auto"/>
              <w:bottom w:val="single" w:sz="4" w:space="0" w:color="auto"/>
              <w:right w:val="single" w:sz="4" w:space="0" w:color="auto"/>
            </w:tcBorders>
            <w:shd w:val="clear" w:color="auto" w:fill="auto"/>
            <w:noWrap/>
            <w:hideMark/>
          </w:tcPr>
          <w:p w14:paraId="6853023B" w14:textId="77777777" w:rsidR="00FC6FC1" w:rsidRPr="00935945" w:rsidRDefault="00FC6FC1" w:rsidP="002F3FDA">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PL DW</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5389892B" w14:textId="77777777" w:rsidR="00FC6FC1" w:rsidRPr="00935945" w:rsidRDefault="00FC6FC1" w:rsidP="002F3FDA">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141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5E601A80" w14:textId="77777777" w:rsidR="00FC6FC1" w:rsidRPr="00935945" w:rsidRDefault="00FC6FC1" w:rsidP="002F3FDA">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19,839</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27E57F36" w14:textId="77777777" w:rsidR="00FC6FC1" w:rsidRPr="00FC6FC1" w:rsidRDefault="00FC6FC1" w:rsidP="002F3FDA">
            <w:pPr>
              <w:adjustRightInd w:val="0"/>
              <w:snapToGrid w:val="0"/>
              <w:spacing w:after="0" w:line="240" w:lineRule="auto"/>
              <w:jc w:val="right"/>
              <w:rPr>
                <w:rFonts w:ascii="Times New Roman" w:hAnsi="Times New Roman" w:cs="Times New Roman"/>
                <w:sz w:val="20"/>
                <w:szCs w:val="20"/>
                <w:lang w:eastAsia="ko-KR"/>
              </w:rPr>
            </w:pPr>
            <w:r w:rsidRPr="00307972">
              <w:rPr>
                <w:rFonts w:ascii="Times New Roman" w:eastAsia="MS Mincho" w:hAnsi="Times New Roman" w:cs="Times New Roman"/>
                <w:sz w:val="20"/>
                <w:szCs w:val="20"/>
              </w:rPr>
              <w:t>82</w:t>
            </w: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4DE577CF" w14:textId="77777777" w:rsidR="007E4BDE" w:rsidRDefault="007E4BDE" w:rsidP="002F3FDA">
            <w:pPr>
              <w:adjustRightInd w:val="0"/>
              <w:snapToGrid w:val="0"/>
              <w:spacing w:after="0" w:line="240" w:lineRule="auto"/>
              <w:jc w:val="right"/>
              <w:rPr>
                <w:ins w:id="35" w:author="SungKwon Soh" w:date="2019-08-31T08:31:00Z"/>
                <w:rFonts w:ascii="Times New Roman" w:hAnsi="Times New Roman" w:cs="Times New Roman"/>
                <w:sz w:val="20"/>
                <w:szCs w:val="20"/>
                <w:lang w:eastAsia="ko-KR"/>
              </w:rPr>
            </w:pPr>
            <w:ins w:id="36" w:author="SungKwon Soh" w:date="2019-08-31T08:31:00Z">
              <w:r>
                <w:rPr>
                  <w:rFonts w:ascii="Times New Roman" w:hAnsi="Times New Roman" w:cs="Times New Roman"/>
                  <w:sz w:val="20"/>
                  <w:szCs w:val="20"/>
                  <w:lang w:eastAsia="ko-KR"/>
                </w:rPr>
                <w:t>12,656</w:t>
              </w:r>
            </w:ins>
          </w:p>
          <w:p w14:paraId="2A4E04DF" w14:textId="25D490EA" w:rsidR="00FC6FC1" w:rsidRPr="00627BBD" w:rsidRDefault="00FC6FC1" w:rsidP="002F3FDA">
            <w:pPr>
              <w:adjustRightInd w:val="0"/>
              <w:snapToGrid w:val="0"/>
              <w:spacing w:after="0" w:line="240" w:lineRule="auto"/>
              <w:jc w:val="right"/>
              <w:rPr>
                <w:rFonts w:ascii="Times New Roman" w:hAnsi="Times New Roman" w:cs="Times New Roman"/>
                <w:sz w:val="20"/>
                <w:szCs w:val="20"/>
                <w:lang w:eastAsia="ko-KR"/>
              </w:rPr>
            </w:pPr>
            <w:del w:id="37" w:author="SungKwon Soh" w:date="2019-08-31T08:31:00Z">
              <w:r w:rsidDel="007E4BDE">
                <w:rPr>
                  <w:rFonts w:ascii="Times New Roman" w:hAnsi="Times New Roman" w:cs="Times New Roman" w:hint="eastAsia"/>
                  <w:sz w:val="20"/>
                  <w:szCs w:val="20"/>
                  <w:lang w:eastAsia="ko-KR"/>
                </w:rPr>
                <w:delText>13,923</w:delText>
              </w:r>
            </w:del>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0E1DB914" w14:textId="4127A917" w:rsidR="00FC6FC1" w:rsidRPr="00935945" w:rsidRDefault="007E4BDE" w:rsidP="002F3FDA">
            <w:pPr>
              <w:adjustRightInd w:val="0"/>
              <w:snapToGrid w:val="0"/>
              <w:spacing w:after="0" w:line="240" w:lineRule="auto"/>
              <w:jc w:val="right"/>
              <w:rPr>
                <w:rFonts w:ascii="Times New Roman" w:hAnsi="Times New Roman" w:cs="Times New Roman"/>
                <w:sz w:val="20"/>
                <w:szCs w:val="20"/>
                <w:lang w:eastAsia="ko-KR"/>
              </w:rPr>
            </w:pPr>
            <w:ins w:id="38" w:author="SungKwon Soh" w:date="2019-08-31T08:32:00Z">
              <w:r>
                <w:rPr>
                  <w:rFonts w:ascii="Times New Roman" w:hAnsi="Times New Roman" w:cs="Times New Roman"/>
                  <w:sz w:val="20"/>
                  <w:szCs w:val="20"/>
                  <w:lang w:eastAsia="ko-KR"/>
                </w:rPr>
                <w:t>80</w:t>
              </w:r>
            </w:ins>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2551F47B" w14:textId="77777777" w:rsidR="00FC6FC1" w:rsidRPr="005611EA" w:rsidRDefault="00114ABB" w:rsidP="002F3FDA">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12,061</w:t>
            </w: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541CDFB5" w14:textId="77777777" w:rsidR="00FC6FC1" w:rsidRPr="00935945" w:rsidRDefault="00FC6FC1" w:rsidP="002F3FDA">
            <w:pPr>
              <w:adjustRightInd w:val="0"/>
              <w:snapToGrid w:val="0"/>
              <w:spacing w:after="0" w:line="240" w:lineRule="auto"/>
              <w:jc w:val="right"/>
              <w:rPr>
                <w:rFonts w:ascii="Times New Roman" w:hAnsi="Times New Roman" w:cs="Times New Roman"/>
                <w:sz w:val="20"/>
                <w:szCs w:val="20"/>
                <w:lang w:eastAsia="ko-KR"/>
              </w:rPr>
            </w:pPr>
          </w:p>
        </w:tc>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72BF1877" w14:textId="77777777" w:rsidR="00FC6FC1" w:rsidRPr="00935945" w:rsidRDefault="00FC6FC1" w:rsidP="002F3FDA">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281A74C8" w14:textId="77777777" w:rsidR="00FC6FC1" w:rsidRPr="00935945" w:rsidRDefault="00FC6FC1" w:rsidP="002F3FDA">
            <w:pPr>
              <w:adjustRightInd w:val="0"/>
              <w:snapToGrid w:val="0"/>
              <w:spacing w:after="0" w:line="240" w:lineRule="auto"/>
              <w:jc w:val="right"/>
              <w:rPr>
                <w:rFonts w:ascii="Times New Roman" w:hAnsi="Times New Roman" w:cs="Times New Roman"/>
                <w:sz w:val="20"/>
                <w:szCs w:val="20"/>
                <w:lang w:eastAsia="ko-KR"/>
              </w:rPr>
            </w:pPr>
          </w:p>
        </w:tc>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19FEF7B2" w14:textId="77777777" w:rsidR="00FC6FC1" w:rsidRPr="00935945" w:rsidRDefault="00FC6FC1" w:rsidP="002F3FDA">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57135BD" w14:textId="77777777" w:rsidR="00FC6FC1" w:rsidRPr="00935945" w:rsidRDefault="00FC6FC1" w:rsidP="002F3FDA">
            <w:pPr>
              <w:adjustRightInd w:val="0"/>
              <w:snapToGrid w:val="0"/>
              <w:spacing w:after="0" w:line="240" w:lineRule="auto"/>
              <w:jc w:val="right"/>
              <w:rPr>
                <w:rFonts w:ascii="Times New Roman" w:eastAsia="MS Mincho"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32777D7" w14:textId="77777777" w:rsidR="00FC6FC1" w:rsidRPr="00935945" w:rsidRDefault="00FC6FC1" w:rsidP="002F3FDA">
            <w:pPr>
              <w:adjustRightInd w:val="0"/>
              <w:snapToGrid w:val="0"/>
              <w:spacing w:after="0" w:line="240" w:lineRule="auto"/>
              <w:jc w:val="right"/>
              <w:rPr>
                <w:rFonts w:ascii="Times New Roman" w:hAnsi="Times New Roman" w:cs="Times New Roman"/>
                <w:sz w:val="20"/>
                <w:szCs w:val="20"/>
                <w:lang w:eastAsia="ko-KR"/>
              </w:rPr>
            </w:pP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C2D4753" w14:textId="77777777" w:rsidR="00FC6FC1" w:rsidRPr="00935945" w:rsidRDefault="00FC6FC1" w:rsidP="002F3FDA">
            <w:pPr>
              <w:adjustRightInd w:val="0"/>
              <w:snapToGrid w:val="0"/>
              <w:spacing w:after="0" w:line="240" w:lineRule="auto"/>
              <w:jc w:val="right"/>
              <w:rPr>
                <w:rFonts w:ascii="Times New Roman" w:eastAsia="MS Mincho" w:hAnsi="Times New Roman" w:cs="Times New Roman"/>
                <w:sz w:val="20"/>
                <w:szCs w:val="20"/>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0161B49" w14:textId="77777777" w:rsidR="00FC6FC1" w:rsidRPr="00935945" w:rsidRDefault="00FC6FC1" w:rsidP="002F3FDA">
            <w:pPr>
              <w:adjustRightInd w:val="0"/>
              <w:snapToGrid w:val="0"/>
              <w:spacing w:after="0" w:line="240" w:lineRule="auto"/>
              <w:jc w:val="right"/>
              <w:rPr>
                <w:rFonts w:ascii="Times New Roman" w:eastAsia="MS Mincho" w:hAnsi="Times New Roman" w:cs="Times New Roman"/>
                <w:sz w:val="20"/>
                <w:szCs w:val="20"/>
              </w:rPr>
            </w:pPr>
          </w:p>
        </w:tc>
      </w:tr>
      <w:tr w:rsidR="000C6D4C" w:rsidRPr="00935945" w14:paraId="58573F47" w14:textId="77777777" w:rsidTr="00C10AC9">
        <w:trPr>
          <w:trHeight w:val="215"/>
        </w:trPr>
        <w:tc>
          <w:tcPr>
            <w:tcW w:w="531" w:type="pct"/>
            <w:tcBorders>
              <w:top w:val="single" w:sz="4" w:space="0" w:color="auto"/>
              <w:left w:val="single" w:sz="4" w:space="0" w:color="auto"/>
              <w:bottom w:val="single" w:sz="4" w:space="0" w:color="auto"/>
              <w:right w:val="single" w:sz="4" w:space="0" w:color="auto"/>
            </w:tcBorders>
            <w:shd w:val="clear" w:color="auto" w:fill="auto"/>
            <w:noWrap/>
            <w:hideMark/>
          </w:tcPr>
          <w:p w14:paraId="53474D1E" w14:textId="77777777" w:rsidR="002F3FDA" w:rsidRPr="002F3FDA" w:rsidRDefault="002F3FDA" w:rsidP="00C10AC9">
            <w:pPr>
              <w:adjustRightInd w:val="0"/>
              <w:snapToGrid w:val="0"/>
              <w:spacing w:after="0" w:line="240" w:lineRule="auto"/>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Korea</w:t>
            </w:r>
          </w:p>
        </w:tc>
        <w:tc>
          <w:tcPr>
            <w:tcW w:w="418" w:type="pct"/>
            <w:tcBorders>
              <w:top w:val="single" w:sz="4" w:space="0" w:color="auto"/>
              <w:left w:val="single" w:sz="4" w:space="0" w:color="auto"/>
              <w:bottom w:val="single" w:sz="4" w:space="0" w:color="auto"/>
              <w:right w:val="single" w:sz="4" w:space="0" w:color="auto"/>
            </w:tcBorders>
            <w:shd w:val="clear" w:color="auto" w:fill="auto"/>
            <w:noWrap/>
            <w:hideMark/>
          </w:tcPr>
          <w:p w14:paraId="716665AA" w14:textId="77777777" w:rsidR="002F3FDA" w:rsidRPr="00935945" w:rsidRDefault="002F3FDA" w:rsidP="00C10AC9">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CA only</w:t>
            </w:r>
          </w:p>
        </w:tc>
        <w:tc>
          <w:tcPr>
            <w:tcW w:w="34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572EEF" w14:textId="77777777" w:rsidR="002F3FDA" w:rsidRPr="00935945" w:rsidRDefault="002F3FDA" w:rsidP="002F3FDA">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 DW</w:t>
            </w: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04A30"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lang w:eastAsia="ko-KR"/>
              </w:rPr>
              <w:t>13</w:t>
            </w: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AD23B"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lang w:eastAsia="ko-KR"/>
              </w:rPr>
              <w:t>1,072</w:t>
            </w: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FFEB8A" w14:textId="77777777" w:rsidR="002F3FDA" w:rsidRPr="00935945" w:rsidRDefault="002F3FDA" w:rsidP="002F3FDA">
            <w:pPr>
              <w:adjustRightInd w:val="0"/>
              <w:snapToGrid w:val="0"/>
              <w:spacing w:after="0" w:line="240" w:lineRule="auto"/>
              <w:jc w:val="right"/>
              <w:rPr>
                <w:rFonts w:ascii="Times New Roman" w:hAnsi="Times New Roman" w:cs="Times New Roman"/>
                <w:sz w:val="20"/>
                <w:szCs w:val="20"/>
                <w:lang w:eastAsia="ko-KR"/>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32665FD" w14:textId="6B775910" w:rsidR="00C10AC9" w:rsidRDefault="00C10AC9" w:rsidP="002F3FDA">
            <w:pPr>
              <w:adjustRightInd w:val="0"/>
              <w:snapToGrid w:val="0"/>
              <w:spacing w:after="0" w:line="240" w:lineRule="auto"/>
              <w:jc w:val="right"/>
              <w:rPr>
                <w:ins w:id="39" w:author="SungKwon Soh" w:date="2019-08-31T08:53:00Z"/>
                <w:rFonts w:ascii="Times New Roman" w:hAnsi="Times New Roman" w:cs="Times New Roman"/>
                <w:sz w:val="20"/>
                <w:szCs w:val="20"/>
                <w:lang w:eastAsia="ko-KR"/>
              </w:rPr>
            </w:pPr>
            <w:ins w:id="40" w:author="SungKwon Soh" w:date="2019-08-31T08:53:00Z">
              <w:r>
                <w:rPr>
                  <w:rFonts w:ascii="Times New Roman" w:hAnsi="Times New Roman" w:cs="Times New Roman"/>
                  <w:sz w:val="20"/>
                  <w:szCs w:val="20"/>
                  <w:lang w:eastAsia="ko-KR"/>
                </w:rPr>
                <w:t>1</w:t>
              </w:r>
            </w:ins>
            <w:ins w:id="41" w:author="SungKwon Soh" w:date="2019-10-22T19:04:00Z">
              <w:r w:rsidR="000C6D4C">
                <w:rPr>
                  <w:rFonts w:ascii="Times New Roman" w:hAnsi="Times New Roman" w:cs="Times New Roman"/>
                  <w:sz w:val="20"/>
                  <w:szCs w:val="20"/>
                  <w:lang w:eastAsia="ko-KR"/>
                </w:rPr>
                <w:t>,</w:t>
              </w:r>
            </w:ins>
            <w:ins w:id="42" w:author="SungKwon Soh" w:date="2019-08-31T08:53:00Z">
              <w:r>
                <w:rPr>
                  <w:rFonts w:ascii="Times New Roman" w:hAnsi="Times New Roman" w:cs="Times New Roman"/>
                  <w:sz w:val="20"/>
                  <w:szCs w:val="20"/>
                  <w:lang w:eastAsia="ko-KR"/>
                </w:rPr>
                <w:t>990</w:t>
              </w:r>
            </w:ins>
          </w:p>
          <w:p w14:paraId="44FBD943" w14:textId="26714A60" w:rsidR="002F3FDA" w:rsidRPr="00935945" w:rsidRDefault="00627BBD" w:rsidP="002F3FDA">
            <w:pPr>
              <w:adjustRightInd w:val="0"/>
              <w:snapToGrid w:val="0"/>
              <w:spacing w:after="0" w:line="240" w:lineRule="auto"/>
              <w:jc w:val="right"/>
              <w:rPr>
                <w:rFonts w:ascii="Times New Roman" w:hAnsi="Times New Roman" w:cs="Times New Roman"/>
                <w:sz w:val="20"/>
                <w:szCs w:val="20"/>
                <w:lang w:eastAsia="ko-KR"/>
              </w:rPr>
            </w:pPr>
            <w:del w:id="43" w:author="SungKwon Soh" w:date="2019-08-31T08:53:00Z">
              <w:r w:rsidDel="00C10AC9">
                <w:rPr>
                  <w:rFonts w:ascii="Times New Roman" w:hAnsi="Times New Roman" w:cs="Times New Roman" w:hint="eastAsia"/>
                  <w:sz w:val="20"/>
                  <w:szCs w:val="20"/>
                  <w:lang w:eastAsia="ko-KR"/>
                </w:rPr>
                <w:delText>1,983</w:delText>
              </w:r>
            </w:del>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CAA7CD"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698A76" w14:textId="77777777" w:rsidR="00C10AC9" w:rsidRDefault="00C10AC9" w:rsidP="002F3FDA">
            <w:pPr>
              <w:adjustRightInd w:val="0"/>
              <w:snapToGrid w:val="0"/>
              <w:spacing w:after="0" w:line="240" w:lineRule="auto"/>
              <w:jc w:val="right"/>
              <w:rPr>
                <w:ins w:id="44" w:author="SungKwon Soh" w:date="2019-08-31T08:53:00Z"/>
                <w:rFonts w:ascii="Times New Roman" w:hAnsi="Times New Roman" w:cs="Times New Roman"/>
                <w:sz w:val="20"/>
                <w:szCs w:val="20"/>
                <w:lang w:eastAsia="ko-KR"/>
              </w:rPr>
            </w:pPr>
            <w:ins w:id="45" w:author="SungKwon Soh" w:date="2019-08-31T08:53:00Z">
              <w:r>
                <w:rPr>
                  <w:rFonts w:ascii="Times New Roman" w:hAnsi="Times New Roman" w:cs="Times New Roman"/>
                  <w:sz w:val="20"/>
                  <w:szCs w:val="20"/>
                  <w:lang w:eastAsia="ko-KR"/>
                </w:rPr>
                <w:t>1,345</w:t>
              </w:r>
            </w:ins>
          </w:p>
          <w:p w14:paraId="55940963" w14:textId="3DF31CC5" w:rsidR="002F3FDA" w:rsidRPr="00935945" w:rsidRDefault="005611EA" w:rsidP="002F3FDA">
            <w:pPr>
              <w:adjustRightInd w:val="0"/>
              <w:snapToGrid w:val="0"/>
              <w:spacing w:after="0" w:line="240" w:lineRule="auto"/>
              <w:jc w:val="right"/>
              <w:rPr>
                <w:rFonts w:ascii="Times New Roman" w:hAnsi="Times New Roman" w:cs="Times New Roman"/>
                <w:sz w:val="20"/>
                <w:szCs w:val="20"/>
                <w:lang w:eastAsia="ko-KR"/>
              </w:rPr>
            </w:pPr>
            <w:del w:id="46" w:author="SungKwon Soh" w:date="2019-08-31T08:53:00Z">
              <w:r w:rsidDel="00C10AC9">
                <w:rPr>
                  <w:rFonts w:ascii="Times New Roman" w:hAnsi="Times New Roman" w:cs="Times New Roman" w:hint="eastAsia"/>
                  <w:sz w:val="20"/>
                  <w:szCs w:val="20"/>
                  <w:lang w:eastAsia="ko-KR"/>
                </w:rPr>
                <w:delText>1,215</w:delText>
              </w:r>
            </w:del>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2B38F15C"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42901A75" w14:textId="77777777" w:rsidR="002F3FDA" w:rsidRPr="00D52DD5" w:rsidRDefault="002F3FDA" w:rsidP="002F3FDA">
            <w:pPr>
              <w:spacing w:after="0" w:line="240" w:lineRule="auto"/>
              <w:ind w:right="100"/>
              <w:jc w:val="right"/>
              <w:rPr>
                <w:rFonts w:ascii="Times New Roman" w:hAnsi="Times New Roman" w:cs="Times New Roman"/>
                <w:sz w:val="20"/>
                <w:szCs w:val="20"/>
                <w:lang w:eastAsia="ko-KR"/>
              </w:rPr>
            </w:pP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2D53D1A6" w14:textId="77777777" w:rsidR="002F3FDA" w:rsidRPr="00D52DD5" w:rsidRDefault="002F3FDA" w:rsidP="002F3FDA">
            <w:pPr>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039E8A4D" w14:textId="77777777" w:rsidR="002F3FDA" w:rsidRPr="00123793" w:rsidRDefault="002F3FDA" w:rsidP="002F3FDA">
            <w:pPr>
              <w:spacing w:after="0" w:line="240" w:lineRule="auto"/>
              <w:jc w:val="right"/>
              <w:rPr>
                <w:rFonts w:ascii="Times New Roman" w:hAnsi="Times New Roman" w:cs="Times New Roman"/>
                <w:sz w:val="20"/>
                <w:szCs w:val="20"/>
                <w:lang w:eastAsia="ko-KR"/>
              </w:rPr>
            </w:pP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42C59E7" w14:textId="77777777" w:rsidR="002F3FDA" w:rsidRPr="00D52DD5" w:rsidRDefault="002F3FDA" w:rsidP="002F3FDA">
            <w:pPr>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81DA04" w14:textId="77777777" w:rsidR="002F3FDA" w:rsidRPr="00D52DD5" w:rsidRDefault="002F3FDA" w:rsidP="002F3FDA">
            <w:pPr>
              <w:spacing w:after="0" w:line="240" w:lineRule="auto"/>
              <w:ind w:right="100"/>
              <w:jc w:val="right"/>
              <w:rPr>
                <w:rFonts w:ascii="Times New Roman" w:hAnsi="Times New Roman" w:cs="Times New Roman"/>
                <w:sz w:val="20"/>
                <w:szCs w:val="20"/>
                <w:lang w:eastAsia="ko-KR"/>
              </w:rPr>
            </w:pP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95C941" w14:textId="77777777" w:rsidR="002F3FDA" w:rsidRPr="00D52DD5" w:rsidRDefault="002F3FDA" w:rsidP="002F3FDA">
            <w:pPr>
              <w:spacing w:after="0" w:line="240" w:lineRule="auto"/>
              <w:jc w:val="right"/>
              <w:rPr>
                <w:rFonts w:ascii="Times New Roman" w:hAnsi="Times New Roman" w:cs="Times New Roman"/>
                <w:sz w:val="20"/>
                <w:szCs w:val="20"/>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156C1D7" w14:textId="77777777" w:rsidR="002F3FDA" w:rsidRPr="00D52DD5" w:rsidRDefault="002F3FDA" w:rsidP="002F3FDA">
            <w:pPr>
              <w:spacing w:after="0" w:line="240" w:lineRule="auto"/>
              <w:jc w:val="right"/>
              <w:rPr>
                <w:rFonts w:ascii="Times New Roman" w:hAnsi="Times New Roman" w:cs="Times New Roman"/>
                <w:sz w:val="20"/>
                <w:szCs w:val="20"/>
                <w:lang w:eastAsia="ko-KR"/>
              </w:rPr>
            </w:pPr>
          </w:p>
        </w:tc>
      </w:tr>
      <w:tr w:rsidR="000C6D4C" w:rsidRPr="00935945" w14:paraId="12D76945" w14:textId="77777777" w:rsidTr="005611EA">
        <w:trPr>
          <w:trHeight w:val="210"/>
        </w:trPr>
        <w:tc>
          <w:tcPr>
            <w:tcW w:w="531" w:type="pct"/>
            <w:tcBorders>
              <w:top w:val="single" w:sz="4" w:space="0" w:color="auto"/>
              <w:left w:val="single" w:sz="4" w:space="0" w:color="auto"/>
              <w:bottom w:val="single" w:sz="4" w:space="0" w:color="auto"/>
              <w:right w:val="single" w:sz="4" w:space="0" w:color="auto"/>
            </w:tcBorders>
            <w:shd w:val="clear" w:color="auto" w:fill="auto"/>
            <w:noWrap/>
            <w:hideMark/>
          </w:tcPr>
          <w:p w14:paraId="26236F65" w14:textId="77777777" w:rsidR="002F3FDA" w:rsidRPr="002F3FDA" w:rsidRDefault="002F3FDA" w:rsidP="002F3FDA">
            <w:pPr>
              <w:adjustRightInd w:val="0"/>
              <w:snapToGrid w:val="0"/>
              <w:spacing w:after="0" w:line="240" w:lineRule="auto"/>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Philippines</w:t>
            </w:r>
          </w:p>
        </w:tc>
        <w:tc>
          <w:tcPr>
            <w:tcW w:w="418" w:type="pct"/>
            <w:tcBorders>
              <w:top w:val="single" w:sz="4" w:space="0" w:color="auto"/>
              <w:left w:val="single" w:sz="4" w:space="0" w:color="auto"/>
              <w:bottom w:val="single" w:sz="4" w:space="0" w:color="auto"/>
              <w:right w:val="single" w:sz="4" w:space="0" w:color="auto"/>
            </w:tcBorders>
            <w:shd w:val="clear" w:color="auto" w:fill="auto"/>
            <w:noWrap/>
            <w:hideMark/>
          </w:tcPr>
          <w:p w14:paraId="38753F0C" w14:textId="77777777" w:rsidR="002F3FDA" w:rsidRPr="00935945" w:rsidRDefault="002F3FDA" w:rsidP="002F3FDA">
            <w:pPr>
              <w:adjustRightInd w:val="0"/>
              <w:snapToGrid w:val="0"/>
              <w:spacing w:after="0" w:line="240" w:lineRule="auto"/>
              <w:rPr>
                <w:rFonts w:ascii="Times New Roman" w:eastAsia="Times New Roman" w:hAnsi="Times New Roman" w:cs="Times New Roman"/>
                <w:sz w:val="20"/>
                <w:szCs w:val="20"/>
              </w:rPr>
            </w:pPr>
          </w:p>
        </w:tc>
        <w:tc>
          <w:tcPr>
            <w:tcW w:w="342" w:type="pct"/>
            <w:tcBorders>
              <w:top w:val="single" w:sz="4" w:space="0" w:color="auto"/>
              <w:left w:val="single" w:sz="4" w:space="0" w:color="auto"/>
              <w:bottom w:val="single" w:sz="4" w:space="0" w:color="auto"/>
              <w:right w:val="single" w:sz="4" w:space="0" w:color="auto"/>
            </w:tcBorders>
            <w:shd w:val="clear" w:color="auto" w:fill="auto"/>
            <w:noWrap/>
            <w:hideMark/>
          </w:tcPr>
          <w:p w14:paraId="05008289" w14:textId="77777777" w:rsidR="002F3FDA" w:rsidRPr="00935945" w:rsidRDefault="002F3FDA" w:rsidP="002F3FDA">
            <w:pPr>
              <w:adjustRightInd w:val="0"/>
              <w:snapToGrid w:val="0"/>
              <w:spacing w:after="0" w:line="240" w:lineRule="auto"/>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7F9C66B5"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2E1D1CA6"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2DE0DF8D" w14:textId="77777777" w:rsidR="002F3FDA" w:rsidRPr="00935945" w:rsidDel="00CE4171"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26ECF67F"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6BB92A8B"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39A2107B"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195F0D70"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6E93317D"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1FDE8445"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36850849"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89B9B5B"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4A3CCCB"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F486AD"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1DF694D"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r>
      <w:tr w:rsidR="000C6D4C" w:rsidRPr="00935945" w14:paraId="2EE2AB80" w14:textId="77777777" w:rsidTr="005611EA">
        <w:trPr>
          <w:trHeight w:val="210"/>
        </w:trPr>
        <w:tc>
          <w:tcPr>
            <w:tcW w:w="531" w:type="pct"/>
            <w:tcBorders>
              <w:top w:val="single" w:sz="4" w:space="0" w:color="auto"/>
              <w:left w:val="single" w:sz="4" w:space="0" w:color="auto"/>
              <w:bottom w:val="single" w:sz="4" w:space="0" w:color="auto"/>
              <w:right w:val="single" w:sz="4" w:space="0" w:color="auto"/>
            </w:tcBorders>
            <w:shd w:val="clear" w:color="auto" w:fill="auto"/>
            <w:noWrap/>
            <w:hideMark/>
          </w:tcPr>
          <w:p w14:paraId="6CEE3BAE" w14:textId="77777777" w:rsidR="00406E65" w:rsidRPr="002F3FDA" w:rsidRDefault="00406E65" w:rsidP="002F3FDA">
            <w:pPr>
              <w:adjustRightInd w:val="0"/>
              <w:snapToGrid w:val="0"/>
              <w:spacing w:after="0" w:line="240" w:lineRule="auto"/>
              <w:rPr>
                <w:rFonts w:ascii="Times New Roman" w:hAnsi="Times New Roman" w:cs="Times New Roman"/>
                <w:sz w:val="20"/>
                <w:szCs w:val="20"/>
                <w:lang w:eastAsia="ko-KR"/>
              </w:rPr>
            </w:pPr>
            <w:r w:rsidRPr="00935945">
              <w:rPr>
                <w:rFonts w:ascii="Times New Roman" w:eastAsia="Times New Roman" w:hAnsi="Times New Roman" w:cs="Times New Roman"/>
                <w:bCs/>
                <w:sz w:val="20"/>
                <w:szCs w:val="20"/>
              </w:rPr>
              <w:t>Chinese Taipei</w:t>
            </w:r>
          </w:p>
        </w:tc>
        <w:tc>
          <w:tcPr>
            <w:tcW w:w="418" w:type="pct"/>
            <w:tcBorders>
              <w:top w:val="single" w:sz="4" w:space="0" w:color="auto"/>
              <w:left w:val="single" w:sz="4" w:space="0" w:color="auto"/>
              <w:bottom w:val="single" w:sz="4" w:space="0" w:color="auto"/>
              <w:right w:val="single" w:sz="4" w:space="0" w:color="auto"/>
            </w:tcBorders>
            <w:shd w:val="clear" w:color="auto" w:fill="auto"/>
            <w:noWrap/>
            <w:hideMark/>
          </w:tcPr>
          <w:p w14:paraId="0A746439" w14:textId="77777777" w:rsidR="00406E65" w:rsidRPr="00935945" w:rsidRDefault="00406E65" w:rsidP="002F3FDA">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342" w:type="pct"/>
            <w:tcBorders>
              <w:top w:val="single" w:sz="4" w:space="0" w:color="auto"/>
              <w:left w:val="single" w:sz="4" w:space="0" w:color="auto"/>
              <w:bottom w:val="single" w:sz="4" w:space="0" w:color="auto"/>
              <w:right w:val="single" w:sz="4" w:space="0" w:color="auto"/>
            </w:tcBorders>
            <w:shd w:val="clear" w:color="auto" w:fill="auto"/>
            <w:noWrap/>
            <w:hideMark/>
          </w:tcPr>
          <w:p w14:paraId="2E35824D" w14:textId="77777777" w:rsidR="00406E65" w:rsidRPr="00935945" w:rsidRDefault="00406E65" w:rsidP="002F3FDA">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LL</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55D4822A" w14:textId="77777777" w:rsidR="00406E65" w:rsidRPr="00935945" w:rsidRDefault="00406E65" w:rsidP="002F3FDA">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25</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549255F4" w14:textId="77777777" w:rsidR="00406E65" w:rsidRPr="00935945" w:rsidRDefault="00406E65" w:rsidP="002F3FDA">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0CF86389" w14:textId="77777777" w:rsidR="00406E65" w:rsidRPr="00935945" w:rsidRDefault="00406E65" w:rsidP="002F3FDA">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25</w:t>
            </w: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300F35D8" w14:textId="77777777" w:rsidR="00406E65" w:rsidRDefault="00406E65" w:rsidP="00627BBD">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2,567</w:t>
            </w:r>
          </w:p>
          <w:p w14:paraId="5291665A" w14:textId="77777777" w:rsidR="00406E65" w:rsidRPr="00935945" w:rsidRDefault="00406E65" w:rsidP="008C5E38">
            <w:pPr>
              <w:adjustRightInd w:val="0"/>
              <w:snapToGrid w:val="0"/>
              <w:spacing w:after="0" w:line="240" w:lineRule="auto"/>
              <w:jc w:val="right"/>
              <w:rPr>
                <w:rFonts w:ascii="Times New Roman" w:hAnsi="Times New Roman" w:cs="Times New Roman"/>
                <w:sz w:val="20"/>
                <w:szCs w:val="20"/>
                <w:lang w:eastAsia="ko-KR"/>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2F105E18" w14:textId="77777777" w:rsidR="00406E65" w:rsidRPr="00406E65" w:rsidRDefault="00406E65" w:rsidP="00054620">
            <w:pPr>
              <w:adjustRightInd w:val="0"/>
              <w:snapToGrid w:val="0"/>
              <w:spacing w:after="0" w:line="240" w:lineRule="auto"/>
              <w:jc w:val="right"/>
              <w:rPr>
                <w:rFonts w:ascii="Times New Roman" w:eastAsia="PMingLiU" w:hAnsi="Times New Roman" w:cs="Times New Roman"/>
                <w:bCs/>
                <w:sz w:val="20"/>
                <w:szCs w:val="20"/>
                <w:lang w:eastAsia="zh-TW"/>
              </w:rPr>
            </w:pPr>
            <w:r w:rsidRPr="00406E65">
              <w:rPr>
                <w:rFonts w:ascii="Times New Roman" w:eastAsia="PMingLiU" w:hAnsi="Times New Roman" w:cs="Times New Roman" w:hint="eastAsia"/>
                <w:bCs/>
                <w:sz w:val="20"/>
                <w:szCs w:val="20"/>
                <w:lang w:eastAsia="zh-TW"/>
              </w:rPr>
              <w:t>25</w:t>
            </w: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21F67891" w14:textId="77777777" w:rsidR="00406E65" w:rsidRPr="00406E65" w:rsidRDefault="00406E65" w:rsidP="00054620">
            <w:pPr>
              <w:adjustRightInd w:val="0"/>
              <w:snapToGrid w:val="0"/>
              <w:spacing w:after="0" w:line="240" w:lineRule="auto"/>
              <w:jc w:val="right"/>
              <w:rPr>
                <w:rFonts w:ascii="Times New Roman" w:eastAsia="PMingLiU" w:hAnsi="Times New Roman" w:cs="Times New Roman"/>
                <w:bCs/>
                <w:sz w:val="20"/>
                <w:szCs w:val="20"/>
                <w:lang w:eastAsia="zh-TW"/>
              </w:rPr>
            </w:pPr>
            <w:r w:rsidRPr="00406E65">
              <w:rPr>
                <w:rFonts w:ascii="Times New Roman" w:eastAsia="PMingLiU" w:hAnsi="Times New Roman" w:cs="Times New Roman"/>
                <w:bCs/>
                <w:sz w:val="20"/>
                <w:szCs w:val="20"/>
                <w:lang w:eastAsia="zh-TW"/>
              </w:rPr>
              <w:t>2,943</w:t>
            </w: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077C0ED9" w14:textId="77777777" w:rsidR="00406E65" w:rsidRPr="00935945" w:rsidRDefault="00406E65" w:rsidP="002F3FDA">
            <w:pPr>
              <w:adjustRightInd w:val="0"/>
              <w:snapToGrid w:val="0"/>
              <w:spacing w:after="0" w:line="240" w:lineRule="auto"/>
              <w:jc w:val="right"/>
              <w:rPr>
                <w:rFonts w:ascii="Times New Roman" w:hAnsi="Times New Roman" w:cs="Times New Roman"/>
                <w:sz w:val="20"/>
                <w:szCs w:val="20"/>
                <w:lang w:eastAsia="ko-KR"/>
              </w:rPr>
            </w:pPr>
          </w:p>
        </w:tc>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3D5248D7" w14:textId="77777777" w:rsidR="00406E65" w:rsidRPr="00935945" w:rsidRDefault="00406E65" w:rsidP="002F3FDA">
            <w:pPr>
              <w:tabs>
                <w:tab w:val="left" w:pos="503"/>
              </w:tabs>
              <w:adjustRightInd w:val="0"/>
              <w:snapToGrid w:val="0"/>
              <w:spacing w:after="0" w:line="240" w:lineRule="auto"/>
              <w:jc w:val="right"/>
              <w:rPr>
                <w:rFonts w:ascii="Times New Roman" w:hAnsi="Times New Roman" w:cs="Times New Roman"/>
                <w:sz w:val="20"/>
                <w:szCs w:val="20"/>
                <w:lang w:eastAsia="ko-KR"/>
              </w:rPr>
            </w:pP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18C127D1" w14:textId="77777777" w:rsidR="00406E65" w:rsidRPr="00935945" w:rsidRDefault="00406E65" w:rsidP="002F3FDA">
            <w:pPr>
              <w:adjustRightInd w:val="0"/>
              <w:snapToGrid w:val="0"/>
              <w:spacing w:after="0" w:line="240" w:lineRule="auto"/>
              <w:jc w:val="right"/>
              <w:rPr>
                <w:rFonts w:ascii="Times New Roman" w:hAnsi="Times New Roman" w:cs="Times New Roman"/>
                <w:sz w:val="20"/>
                <w:szCs w:val="20"/>
                <w:lang w:eastAsia="ko-KR"/>
              </w:rPr>
            </w:pPr>
          </w:p>
        </w:tc>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452129E2" w14:textId="77777777" w:rsidR="00406E65" w:rsidRPr="00935945" w:rsidRDefault="00406E65" w:rsidP="002F3FDA">
            <w:pPr>
              <w:adjustRightInd w:val="0"/>
              <w:snapToGrid w:val="0"/>
              <w:spacing w:after="0" w:line="240" w:lineRule="auto"/>
              <w:jc w:val="right"/>
              <w:rPr>
                <w:rFonts w:ascii="Times New Roman" w:hAnsi="Times New Roman" w:cs="Times New Roman"/>
                <w:sz w:val="20"/>
                <w:szCs w:val="20"/>
                <w:lang w:eastAsia="ko-KR"/>
              </w:rPr>
            </w:pP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4509C58" w14:textId="77777777" w:rsidR="00406E65" w:rsidRPr="00935945" w:rsidRDefault="00406E65" w:rsidP="002F3FDA">
            <w:pPr>
              <w:adjustRightInd w:val="0"/>
              <w:snapToGrid w:val="0"/>
              <w:spacing w:after="0" w:line="240" w:lineRule="auto"/>
              <w:jc w:val="right"/>
              <w:rPr>
                <w:rFonts w:ascii="Times New Roman" w:hAnsi="Times New Roman" w:cs="Times New Roman"/>
                <w:sz w:val="20"/>
                <w:szCs w:val="20"/>
                <w:lang w:eastAsia="ko-KR"/>
              </w:rPr>
            </w:pPr>
          </w:p>
        </w:tc>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38A9C42" w14:textId="77777777" w:rsidR="00406E65" w:rsidRPr="00935945" w:rsidRDefault="00406E65" w:rsidP="002F3FDA">
            <w:pPr>
              <w:adjustRightInd w:val="0"/>
              <w:snapToGrid w:val="0"/>
              <w:spacing w:after="0" w:line="240" w:lineRule="auto"/>
              <w:jc w:val="right"/>
              <w:rPr>
                <w:rFonts w:ascii="Times New Roman" w:hAnsi="Times New Roman" w:cs="Times New Roman"/>
                <w:sz w:val="20"/>
                <w:szCs w:val="20"/>
                <w:lang w:eastAsia="ko-KR"/>
              </w:rPr>
            </w:pP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79963F9" w14:textId="77777777" w:rsidR="00406E65" w:rsidRPr="00935945" w:rsidRDefault="00406E65" w:rsidP="002F3FDA">
            <w:pPr>
              <w:adjustRightInd w:val="0"/>
              <w:snapToGrid w:val="0"/>
              <w:spacing w:after="0" w:line="240" w:lineRule="auto"/>
              <w:jc w:val="right"/>
              <w:rPr>
                <w:rFonts w:ascii="Times New Roman" w:hAnsi="Times New Roman" w:cs="Times New Roman"/>
                <w:sz w:val="20"/>
                <w:szCs w:val="20"/>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29D12B0" w14:textId="77777777" w:rsidR="00406E65" w:rsidRPr="00935945" w:rsidRDefault="00406E65" w:rsidP="002F3FDA">
            <w:pPr>
              <w:adjustRightInd w:val="0"/>
              <w:snapToGrid w:val="0"/>
              <w:spacing w:after="0" w:line="240" w:lineRule="auto"/>
              <w:jc w:val="right"/>
              <w:rPr>
                <w:rFonts w:ascii="Times New Roman" w:hAnsi="Times New Roman" w:cs="Times New Roman"/>
                <w:sz w:val="20"/>
                <w:szCs w:val="20"/>
                <w:lang w:eastAsia="ko-KR"/>
              </w:rPr>
            </w:pPr>
          </w:p>
        </w:tc>
      </w:tr>
      <w:tr w:rsidR="000C6D4C" w:rsidRPr="00935945" w14:paraId="5EF14F61" w14:textId="77777777" w:rsidTr="005611EA">
        <w:trPr>
          <w:trHeight w:val="255"/>
        </w:trPr>
        <w:tc>
          <w:tcPr>
            <w:tcW w:w="531" w:type="pct"/>
            <w:vMerge w:val="restart"/>
            <w:tcBorders>
              <w:top w:val="single" w:sz="4" w:space="0" w:color="auto"/>
              <w:left w:val="single" w:sz="4" w:space="0" w:color="auto"/>
              <w:right w:val="single" w:sz="4" w:space="0" w:color="auto"/>
            </w:tcBorders>
            <w:shd w:val="clear" w:color="auto" w:fill="auto"/>
            <w:noWrap/>
            <w:hideMark/>
          </w:tcPr>
          <w:p w14:paraId="48DA24DE" w14:textId="77777777" w:rsidR="00406E65" w:rsidRPr="00935945" w:rsidRDefault="00406E65" w:rsidP="002F3FDA">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USA</w:t>
            </w:r>
          </w:p>
        </w:tc>
        <w:tc>
          <w:tcPr>
            <w:tcW w:w="418" w:type="pct"/>
            <w:tcBorders>
              <w:top w:val="single" w:sz="4" w:space="0" w:color="auto"/>
              <w:left w:val="single" w:sz="4" w:space="0" w:color="auto"/>
              <w:bottom w:val="single" w:sz="4" w:space="0" w:color="auto"/>
              <w:right w:val="single" w:sz="4" w:space="0" w:color="auto"/>
            </w:tcBorders>
            <w:shd w:val="clear" w:color="auto" w:fill="auto"/>
            <w:noWrap/>
            <w:hideMark/>
          </w:tcPr>
          <w:p w14:paraId="73C52A8B" w14:textId="77777777" w:rsidR="00406E65" w:rsidRPr="00935945" w:rsidRDefault="00406E65" w:rsidP="002F3FDA">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342" w:type="pct"/>
            <w:tcBorders>
              <w:top w:val="single" w:sz="4" w:space="0" w:color="auto"/>
              <w:left w:val="single" w:sz="4" w:space="0" w:color="auto"/>
              <w:bottom w:val="single" w:sz="4" w:space="0" w:color="auto"/>
              <w:right w:val="single" w:sz="4" w:space="0" w:color="auto"/>
            </w:tcBorders>
            <w:shd w:val="clear" w:color="auto" w:fill="auto"/>
            <w:hideMark/>
          </w:tcPr>
          <w:p w14:paraId="6DFE04CA" w14:textId="77777777" w:rsidR="00406E65" w:rsidRPr="00935945" w:rsidRDefault="00406E65" w:rsidP="002F3FDA">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450AA19C" w14:textId="77777777" w:rsidR="00406E65" w:rsidRPr="00935945" w:rsidRDefault="00406E65" w:rsidP="002F3FDA">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43E6AAA0" w14:textId="77777777" w:rsidR="00406E65" w:rsidRPr="00935945" w:rsidRDefault="00406E65" w:rsidP="002F3FDA">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13,311</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032C8483" w14:textId="77777777" w:rsidR="00406E65" w:rsidRPr="00935945" w:rsidRDefault="00406E65" w:rsidP="002F3FDA">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64F0D074" w14:textId="77777777" w:rsidR="00657D51" w:rsidRDefault="00657D51" w:rsidP="00657D51">
            <w:pPr>
              <w:adjustRightInd w:val="0"/>
              <w:snapToGrid w:val="0"/>
              <w:spacing w:after="0" w:line="240" w:lineRule="auto"/>
              <w:jc w:val="right"/>
              <w:rPr>
                <w:ins w:id="47" w:author="SungKwon Soh" w:date="2019-08-30T07:43:00Z"/>
                <w:rFonts w:ascii="Times New Roman" w:hAnsi="Times New Roman" w:cs="Times New Roman"/>
                <w:sz w:val="20"/>
                <w:szCs w:val="20"/>
                <w:lang w:eastAsia="ko-KR"/>
              </w:rPr>
            </w:pPr>
            <w:ins w:id="48" w:author="SungKwon Soh" w:date="2019-08-30T07:43:00Z">
              <w:r>
                <w:rPr>
                  <w:rFonts w:ascii="Times New Roman" w:hAnsi="Times New Roman" w:cs="Times New Roman"/>
                  <w:sz w:val="20"/>
                  <w:szCs w:val="20"/>
                  <w:lang w:eastAsia="ko-KR"/>
                </w:rPr>
                <w:t>12,673</w:t>
              </w:r>
            </w:ins>
          </w:p>
          <w:p w14:paraId="16C0464A" w14:textId="0579CE88" w:rsidR="00406E65" w:rsidRPr="00935945" w:rsidRDefault="00406E65" w:rsidP="00657D51">
            <w:pPr>
              <w:adjustRightInd w:val="0"/>
              <w:snapToGrid w:val="0"/>
              <w:spacing w:after="0" w:line="240" w:lineRule="auto"/>
              <w:jc w:val="right"/>
              <w:rPr>
                <w:rFonts w:ascii="Times New Roman" w:hAnsi="Times New Roman" w:cs="Times New Roman"/>
                <w:sz w:val="20"/>
                <w:szCs w:val="20"/>
                <w:lang w:eastAsia="ko-KR"/>
              </w:rPr>
            </w:pPr>
            <w:del w:id="49" w:author="SungKwon Soh" w:date="2019-08-30T07:43:00Z">
              <w:r w:rsidDel="00657D51">
                <w:rPr>
                  <w:rFonts w:ascii="Times New Roman" w:hAnsi="Times New Roman" w:cs="Times New Roman" w:hint="eastAsia"/>
                  <w:sz w:val="20"/>
                  <w:szCs w:val="20"/>
                  <w:lang w:eastAsia="ko-KR"/>
                </w:rPr>
                <w:delText>12,545</w:delText>
              </w:r>
            </w:del>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6955392E" w14:textId="77777777" w:rsidR="00406E65" w:rsidRPr="00935945" w:rsidRDefault="00406E65" w:rsidP="002F3FDA">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057F91AD" w14:textId="1CA3E14C" w:rsidR="00406E65" w:rsidRPr="00935945" w:rsidRDefault="00657D51" w:rsidP="002F3FDA">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10,916</w:t>
            </w: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0A0445E9" w14:textId="77777777" w:rsidR="00406E65" w:rsidRPr="00935945" w:rsidRDefault="00406E65" w:rsidP="002F3FDA">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60FAA7A0" w14:textId="77777777" w:rsidR="00406E65" w:rsidRPr="00935945" w:rsidRDefault="00406E65" w:rsidP="002F3FDA">
            <w:pPr>
              <w:adjustRightInd w:val="0"/>
              <w:snapToGrid w:val="0"/>
              <w:spacing w:after="0" w:line="240" w:lineRule="auto"/>
              <w:jc w:val="right"/>
              <w:rPr>
                <w:rFonts w:ascii="Times New Roman" w:hAnsi="Times New Roman" w:cs="Times New Roman"/>
                <w:sz w:val="20"/>
                <w:szCs w:val="20"/>
                <w:lang w:eastAsia="ko-KR"/>
              </w:rPr>
            </w:pP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0AFD96DF" w14:textId="77777777" w:rsidR="00406E65" w:rsidRPr="00935945" w:rsidRDefault="00406E65" w:rsidP="002F3FDA">
            <w:pPr>
              <w:adjustRightInd w:val="0"/>
              <w:snapToGrid w:val="0"/>
              <w:spacing w:after="0" w:line="240" w:lineRule="auto"/>
              <w:jc w:val="right"/>
              <w:rPr>
                <w:rFonts w:ascii="Times New Roman" w:hAnsi="Times New Roman" w:cs="Times New Roman"/>
                <w:sz w:val="20"/>
                <w:szCs w:val="20"/>
                <w:lang w:eastAsia="ko-KR"/>
              </w:rPr>
            </w:pPr>
          </w:p>
        </w:tc>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3D919226" w14:textId="77777777" w:rsidR="00406E65" w:rsidRPr="00935945" w:rsidRDefault="00406E65" w:rsidP="002F3FDA">
            <w:pPr>
              <w:adjustRightInd w:val="0"/>
              <w:snapToGrid w:val="0"/>
              <w:spacing w:after="0" w:line="240" w:lineRule="auto"/>
              <w:jc w:val="right"/>
              <w:rPr>
                <w:rFonts w:ascii="Times New Roman" w:hAnsi="Times New Roman" w:cs="Times New Roman"/>
                <w:sz w:val="20"/>
                <w:szCs w:val="20"/>
                <w:lang w:eastAsia="ko-KR"/>
              </w:rPr>
            </w:pP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4A08AEF" w14:textId="77777777" w:rsidR="00406E65" w:rsidRPr="00935945" w:rsidRDefault="00406E65" w:rsidP="002F3FDA">
            <w:pPr>
              <w:adjustRightInd w:val="0"/>
              <w:snapToGrid w:val="0"/>
              <w:spacing w:after="0" w:line="240" w:lineRule="auto"/>
              <w:jc w:val="right"/>
              <w:rPr>
                <w:rFonts w:ascii="Times New Roman" w:hAnsi="Times New Roman" w:cs="Times New Roman"/>
                <w:sz w:val="20"/>
                <w:szCs w:val="20"/>
                <w:lang w:eastAsia="ko-KR"/>
              </w:rPr>
            </w:pPr>
          </w:p>
        </w:tc>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DFE9F1B" w14:textId="77777777" w:rsidR="00406E65" w:rsidRPr="00935945" w:rsidRDefault="00406E65" w:rsidP="002F3FDA">
            <w:pPr>
              <w:adjustRightInd w:val="0"/>
              <w:snapToGrid w:val="0"/>
              <w:spacing w:after="0" w:line="240" w:lineRule="auto"/>
              <w:jc w:val="right"/>
              <w:rPr>
                <w:rFonts w:ascii="Times New Roman" w:hAnsi="Times New Roman" w:cs="Times New Roman"/>
                <w:sz w:val="20"/>
                <w:szCs w:val="20"/>
                <w:lang w:eastAsia="ko-KR"/>
              </w:rPr>
            </w:pP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C2AB60F" w14:textId="77777777" w:rsidR="00406E65" w:rsidRPr="00935945" w:rsidRDefault="00406E65" w:rsidP="002F3FDA">
            <w:pPr>
              <w:adjustRightInd w:val="0"/>
              <w:snapToGrid w:val="0"/>
              <w:spacing w:after="0" w:line="240" w:lineRule="auto"/>
              <w:jc w:val="right"/>
              <w:rPr>
                <w:rFonts w:ascii="Times New Roman" w:hAnsi="Times New Roman" w:cs="Times New Roman"/>
                <w:sz w:val="20"/>
                <w:szCs w:val="20"/>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D9742F9" w14:textId="77777777" w:rsidR="00406E65" w:rsidRPr="00935945" w:rsidRDefault="00406E65" w:rsidP="002F3FDA">
            <w:pPr>
              <w:adjustRightInd w:val="0"/>
              <w:snapToGrid w:val="0"/>
              <w:spacing w:after="0" w:line="240" w:lineRule="auto"/>
              <w:jc w:val="right"/>
              <w:rPr>
                <w:rFonts w:ascii="Times New Roman" w:hAnsi="Times New Roman" w:cs="Times New Roman"/>
                <w:sz w:val="20"/>
                <w:szCs w:val="20"/>
                <w:lang w:eastAsia="ko-KR"/>
              </w:rPr>
            </w:pPr>
          </w:p>
        </w:tc>
      </w:tr>
      <w:tr w:rsidR="000C6D4C" w:rsidRPr="00935945" w14:paraId="293069E8" w14:textId="77777777" w:rsidTr="005611EA">
        <w:trPr>
          <w:trHeight w:val="255"/>
        </w:trPr>
        <w:tc>
          <w:tcPr>
            <w:tcW w:w="531" w:type="pct"/>
            <w:vMerge/>
            <w:tcBorders>
              <w:left w:val="single" w:sz="4" w:space="0" w:color="auto"/>
              <w:bottom w:val="single" w:sz="4" w:space="0" w:color="auto"/>
              <w:right w:val="single" w:sz="4" w:space="0" w:color="auto"/>
            </w:tcBorders>
            <w:shd w:val="clear" w:color="auto" w:fill="auto"/>
            <w:noWrap/>
          </w:tcPr>
          <w:p w14:paraId="6A7F1F11" w14:textId="77777777" w:rsidR="00406E65" w:rsidRPr="00935945" w:rsidRDefault="00406E65" w:rsidP="002F3FDA">
            <w:pPr>
              <w:adjustRightInd w:val="0"/>
              <w:snapToGrid w:val="0"/>
              <w:spacing w:after="0" w:line="240" w:lineRule="auto"/>
              <w:rPr>
                <w:rFonts w:ascii="Times New Roman" w:eastAsia="Times New Roman" w:hAnsi="Times New Roman" w:cs="Times New Roman"/>
                <w:bCs/>
                <w:sz w:val="20"/>
                <w:szCs w:val="20"/>
              </w:rPr>
            </w:pPr>
          </w:p>
        </w:tc>
        <w:tc>
          <w:tcPr>
            <w:tcW w:w="418" w:type="pct"/>
            <w:tcBorders>
              <w:top w:val="single" w:sz="4" w:space="0" w:color="auto"/>
              <w:left w:val="single" w:sz="4" w:space="0" w:color="auto"/>
              <w:bottom w:val="single" w:sz="4" w:space="0" w:color="auto"/>
              <w:right w:val="single" w:sz="4" w:space="0" w:color="auto"/>
            </w:tcBorders>
            <w:shd w:val="clear" w:color="auto" w:fill="auto"/>
            <w:noWrap/>
          </w:tcPr>
          <w:p w14:paraId="29D7BF6C" w14:textId="77777777" w:rsidR="00406E65" w:rsidRPr="00935945" w:rsidRDefault="00406E65" w:rsidP="002F3FDA">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CA only</w:t>
            </w:r>
          </w:p>
        </w:tc>
        <w:tc>
          <w:tcPr>
            <w:tcW w:w="342" w:type="pct"/>
            <w:tcBorders>
              <w:top w:val="single" w:sz="4" w:space="0" w:color="auto"/>
              <w:left w:val="single" w:sz="4" w:space="0" w:color="auto"/>
              <w:bottom w:val="single" w:sz="4" w:space="0" w:color="auto"/>
              <w:right w:val="single" w:sz="4" w:space="0" w:color="auto"/>
            </w:tcBorders>
            <w:shd w:val="clear" w:color="auto" w:fill="auto"/>
          </w:tcPr>
          <w:p w14:paraId="54D74975" w14:textId="77777777" w:rsidR="00406E65" w:rsidRPr="00935945" w:rsidRDefault="00406E65" w:rsidP="002F3FDA">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6229E252" w14:textId="77777777" w:rsidR="00406E65" w:rsidRPr="00935945" w:rsidRDefault="00406E65" w:rsidP="002F3FDA">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7BDC554D" w14:textId="77777777" w:rsidR="00406E65" w:rsidRPr="00935945" w:rsidRDefault="00406E65" w:rsidP="002F3FDA">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lang w:eastAsia="ko-KR"/>
              </w:rPr>
              <w:t>789</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4EC1724B" w14:textId="77777777" w:rsidR="00406E65" w:rsidRPr="00935945" w:rsidRDefault="00406E65" w:rsidP="002F3FDA">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5A35D8CD" w14:textId="77777777" w:rsidR="00657D51" w:rsidRDefault="00657D51" w:rsidP="00697A80">
            <w:pPr>
              <w:adjustRightInd w:val="0"/>
              <w:snapToGrid w:val="0"/>
              <w:spacing w:after="0" w:line="240" w:lineRule="auto"/>
              <w:jc w:val="right"/>
              <w:rPr>
                <w:ins w:id="50" w:author="SungKwon Soh" w:date="2019-08-30T07:43:00Z"/>
                <w:rFonts w:ascii="Times New Roman" w:hAnsi="Times New Roman" w:cs="Times New Roman"/>
                <w:sz w:val="20"/>
                <w:szCs w:val="20"/>
                <w:lang w:eastAsia="ko-KR"/>
              </w:rPr>
            </w:pPr>
            <w:ins w:id="51" w:author="SungKwon Soh" w:date="2019-08-30T07:43:00Z">
              <w:r>
                <w:rPr>
                  <w:rFonts w:ascii="Times New Roman" w:hAnsi="Times New Roman" w:cs="Times New Roman"/>
                  <w:sz w:val="20"/>
                  <w:szCs w:val="20"/>
                  <w:lang w:eastAsia="ko-KR"/>
                </w:rPr>
                <w:t>567</w:t>
              </w:r>
            </w:ins>
          </w:p>
          <w:p w14:paraId="6E4A82E2" w14:textId="0745348C" w:rsidR="00406E65" w:rsidRPr="00935945" w:rsidRDefault="00406E65" w:rsidP="00697A80">
            <w:pPr>
              <w:adjustRightInd w:val="0"/>
              <w:snapToGrid w:val="0"/>
              <w:spacing w:after="0" w:line="240" w:lineRule="auto"/>
              <w:jc w:val="right"/>
              <w:rPr>
                <w:rFonts w:ascii="Times New Roman" w:hAnsi="Times New Roman" w:cs="Times New Roman"/>
                <w:sz w:val="20"/>
                <w:szCs w:val="20"/>
                <w:lang w:eastAsia="ko-KR"/>
              </w:rPr>
            </w:pPr>
            <w:del w:id="52" w:author="SungKwon Soh" w:date="2019-08-30T07:43:00Z">
              <w:r w:rsidDel="00657D51">
                <w:rPr>
                  <w:rFonts w:ascii="Times New Roman" w:hAnsi="Times New Roman" w:cs="Times New Roman" w:hint="eastAsia"/>
                  <w:sz w:val="20"/>
                  <w:szCs w:val="20"/>
                  <w:lang w:eastAsia="ko-KR"/>
                </w:rPr>
                <w:delText>194</w:delText>
              </w:r>
            </w:del>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3B8BF790" w14:textId="77777777" w:rsidR="00406E65" w:rsidRPr="00935945" w:rsidRDefault="00406E65" w:rsidP="002F3FDA">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03A512AD" w14:textId="3F89A8D9" w:rsidR="00406E65" w:rsidRPr="00935945" w:rsidRDefault="00657D51" w:rsidP="002F3FDA">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127</w:t>
            </w: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6ECA35A3" w14:textId="77777777" w:rsidR="00406E65" w:rsidRPr="00935945" w:rsidRDefault="00406E65" w:rsidP="002F3FDA">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5E78904B" w14:textId="77777777" w:rsidR="00406E65" w:rsidRPr="00935945" w:rsidRDefault="00406E65" w:rsidP="002F3FDA">
            <w:pPr>
              <w:adjustRightInd w:val="0"/>
              <w:snapToGrid w:val="0"/>
              <w:spacing w:after="0" w:line="240" w:lineRule="auto"/>
              <w:jc w:val="right"/>
              <w:rPr>
                <w:rFonts w:ascii="Times New Roman" w:hAnsi="Times New Roman" w:cs="Times New Roman"/>
                <w:sz w:val="20"/>
                <w:szCs w:val="20"/>
                <w:lang w:eastAsia="ko-KR"/>
              </w:rPr>
            </w:pP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5244849B" w14:textId="77777777" w:rsidR="00406E65" w:rsidRPr="00935945" w:rsidRDefault="00406E65" w:rsidP="002F3FDA">
            <w:pPr>
              <w:adjustRightInd w:val="0"/>
              <w:snapToGrid w:val="0"/>
              <w:spacing w:after="0" w:line="240" w:lineRule="auto"/>
              <w:jc w:val="right"/>
              <w:rPr>
                <w:rFonts w:ascii="Times New Roman" w:hAnsi="Times New Roman" w:cs="Times New Roman"/>
                <w:sz w:val="20"/>
                <w:szCs w:val="20"/>
                <w:lang w:eastAsia="ko-KR"/>
              </w:rPr>
            </w:pPr>
          </w:p>
        </w:tc>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29A015B6" w14:textId="77777777" w:rsidR="00406E65" w:rsidRPr="00935945" w:rsidRDefault="00406E65" w:rsidP="002F3FDA">
            <w:pPr>
              <w:adjustRightInd w:val="0"/>
              <w:snapToGrid w:val="0"/>
              <w:spacing w:after="0" w:line="240" w:lineRule="auto"/>
              <w:jc w:val="right"/>
              <w:rPr>
                <w:rFonts w:ascii="Times New Roman" w:hAnsi="Times New Roman" w:cs="Times New Roman"/>
                <w:sz w:val="20"/>
                <w:szCs w:val="20"/>
                <w:lang w:eastAsia="ko-KR"/>
              </w:rPr>
            </w:pP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D6DB411" w14:textId="77777777" w:rsidR="00406E65" w:rsidRPr="00935945" w:rsidRDefault="00406E65" w:rsidP="002F3FDA">
            <w:pPr>
              <w:adjustRightInd w:val="0"/>
              <w:snapToGrid w:val="0"/>
              <w:spacing w:after="0" w:line="240" w:lineRule="auto"/>
              <w:jc w:val="right"/>
              <w:rPr>
                <w:rFonts w:ascii="Times New Roman" w:hAnsi="Times New Roman" w:cs="Times New Roman"/>
                <w:sz w:val="20"/>
                <w:szCs w:val="20"/>
                <w:lang w:eastAsia="ko-KR"/>
              </w:rPr>
            </w:pPr>
          </w:p>
        </w:tc>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4A1DEEB" w14:textId="77777777" w:rsidR="00406E65" w:rsidRPr="00935945" w:rsidRDefault="00406E65" w:rsidP="002F3FDA">
            <w:pPr>
              <w:adjustRightInd w:val="0"/>
              <w:snapToGrid w:val="0"/>
              <w:spacing w:after="0" w:line="240" w:lineRule="auto"/>
              <w:jc w:val="right"/>
              <w:rPr>
                <w:rFonts w:ascii="Times New Roman" w:hAnsi="Times New Roman" w:cs="Times New Roman"/>
                <w:sz w:val="20"/>
                <w:szCs w:val="20"/>
                <w:lang w:eastAsia="ko-KR"/>
              </w:rPr>
            </w:pP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0F1C932" w14:textId="77777777" w:rsidR="00406E65" w:rsidRPr="00935945" w:rsidRDefault="00406E65" w:rsidP="002F3FDA">
            <w:pPr>
              <w:adjustRightInd w:val="0"/>
              <w:snapToGrid w:val="0"/>
              <w:spacing w:after="0" w:line="240" w:lineRule="auto"/>
              <w:jc w:val="right"/>
              <w:rPr>
                <w:rFonts w:ascii="Times New Roman" w:hAnsi="Times New Roman" w:cs="Times New Roman"/>
                <w:sz w:val="20"/>
                <w:szCs w:val="20"/>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6C04553" w14:textId="77777777" w:rsidR="00406E65" w:rsidRPr="00935945" w:rsidRDefault="00406E65" w:rsidP="002F3FDA">
            <w:pPr>
              <w:adjustRightInd w:val="0"/>
              <w:snapToGrid w:val="0"/>
              <w:spacing w:after="0" w:line="240" w:lineRule="auto"/>
              <w:jc w:val="right"/>
              <w:rPr>
                <w:rFonts w:ascii="Times New Roman" w:hAnsi="Times New Roman" w:cs="Times New Roman"/>
                <w:sz w:val="20"/>
                <w:szCs w:val="20"/>
                <w:lang w:eastAsia="ko-KR"/>
              </w:rPr>
            </w:pPr>
          </w:p>
        </w:tc>
      </w:tr>
      <w:tr w:rsidR="000C6D4C" w:rsidRPr="00935945" w14:paraId="2D191829" w14:textId="77777777" w:rsidTr="005611EA">
        <w:trPr>
          <w:trHeight w:val="210"/>
        </w:trPr>
        <w:tc>
          <w:tcPr>
            <w:tcW w:w="531" w:type="pct"/>
            <w:tcBorders>
              <w:top w:val="single" w:sz="4" w:space="0" w:color="auto"/>
              <w:left w:val="single" w:sz="4" w:space="0" w:color="auto"/>
              <w:bottom w:val="single" w:sz="4" w:space="0" w:color="auto"/>
              <w:right w:val="single" w:sz="4" w:space="0" w:color="auto"/>
            </w:tcBorders>
            <w:shd w:val="clear" w:color="auto" w:fill="auto"/>
            <w:noWrap/>
            <w:hideMark/>
          </w:tcPr>
          <w:p w14:paraId="415BA5AC" w14:textId="77777777" w:rsidR="00406E65" w:rsidRPr="00935945" w:rsidRDefault="00406E65" w:rsidP="002F3FDA">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Vanuatu</w:t>
            </w:r>
          </w:p>
        </w:tc>
        <w:tc>
          <w:tcPr>
            <w:tcW w:w="418" w:type="pct"/>
            <w:tcBorders>
              <w:top w:val="single" w:sz="4" w:space="0" w:color="auto"/>
              <w:left w:val="single" w:sz="4" w:space="0" w:color="auto"/>
              <w:bottom w:val="single" w:sz="4" w:space="0" w:color="auto"/>
              <w:right w:val="single" w:sz="4" w:space="0" w:color="auto"/>
            </w:tcBorders>
            <w:shd w:val="clear" w:color="auto" w:fill="auto"/>
            <w:noWrap/>
            <w:hideMark/>
          </w:tcPr>
          <w:p w14:paraId="73EFA0C1" w14:textId="77777777" w:rsidR="00406E65" w:rsidRPr="00935945" w:rsidRDefault="00406E65" w:rsidP="002F3FDA">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342" w:type="pct"/>
            <w:tcBorders>
              <w:top w:val="single" w:sz="4" w:space="0" w:color="auto"/>
              <w:left w:val="single" w:sz="4" w:space="0" w:color="auto"/>
              <w:bottom w:val="single" w:sz="4" w:space="0" w:color="auto"/>
              <w:right w:val="single" w:sz="4" w:space="0" w:color="auto"/>
            </w:tcBorders>
            <w:shd w:val="clear" w:color="auto" w:fill="auto"/>
            <w:noWrap/>
            <w:hideMark/>
          </w:tcPr>
          <w:p w14:paraId="4AF7142F" w14:textId="77777777" w:rsidR="00406E65" w:rsidRPr="00D06C88" w:rsidRDefault="00406E65" w:rsidP="002F3FDA">
            <w:pPr>
              <w:adjustRightInd w:val="0"/>
              <w:snapToGrid w:val="0"/>
              <w:spacing w:after="0" w:line="240" w:lineRule="auto"/>
              <w:rPr>
                <w:rFonts w:ascii="Times New Roman" w:hAnsi="Times New Roman" w:cs="Times New Roman"/>
                <w:sz w:val="20"/>
                <w:szCs w:val="20"/>
                <w:lang w:eastAsia="ko-KR"/>
              </w:rPr>
            </w:pPr>
            <w:r>
              <w:rPr>
                <w:rFonts w:ascii="Times New Roman" w:hAnsi="Times New Roman" w:cs="Times New Roman" w:hint="eastAsia"/>
                <w:sz w:val="20"/>
                <w:szCs w:val="20"/>
                <w:lang w:eastAsia="ko-KR"/>
              </w:rPr>
              <w:t>LL</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03CE2386" w14:textId="77777777" w:rsidR="00406E65" w:rsidRDefault="00406E65" w:rsidP="002F3FDA">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26</w:t>
            </w:r>
          </w:p>
          <w:p w14:paraId="163573FE" w14:textId="77777777" w:rsidR="00406E65" w:rsidRPr="00935945" w:rsidRDefault="00406E65" w:rsidP="00D06C88">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1BAFA67A" w14:textId="77777777" w:rsidR="00406E65" w:rsidRDefault="00406E65" w:rsidP="002F3FDA">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1,348</w:t>
            </w:r>
          </w:p>
          <w:p w14:paraId="3C924992" w14:textId="77777777" w:rsidR="00406E65" w:rsidRPr="00935945" w:rsidRDefault="00406E65" w:rsidP="00D06C88">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0645AEE5" w14:textId="77777777" w:rsidR="000C6D4C" w:rsidRDefault="000C6D4C" w:rsidP="002F3FDA">
            <w:pPr>
              <w:adjustRightInd w:val="0"/>
              <w:snapToGrid w:val="0"/>
              <w:spacing w:after="0" w:line="240" w:lineRule="auto"/>
              <w:jc w:val="right"/>
              <w:rPr>
                <w:ins w:id="53" w:author="SungKwon Soh" w:date="2019-10-22T19:05:00Z"/>
                <w:rFonts w:ascii="Times New Roman" w:hAnsi="Times New Roman" w:cs="Times New Roman"/>
                <w:sz w:val="20"/>
                <w:szCs w:val="20"/>
                <w:lang w:eastAsia="ko-KR"/>
              </w:rPr>
            </w:pPr>
            <w:ins w:id="54" w:author="SungKwon Soh" w:date="2019-10-22T19:05:00Z">
              <w:r>
                <w:rPr>
                  <w:rFonts w:ascii="Times New Roman" w:hAnsi="Times New Roman" w:cs="Times New Roman"/>
                  <w:sz w:val="20"/>
                  <w:szCs w:val="20"/>
                  <w:lang w:eastAsia="ko-KR"/>
                </w:rPr>
                <w:t>56</w:t>
              </w:r>
            </w:ins>
          </w:p>
          <w:p w14:paraId="531D492B" w14:textId="53051D66" w:rsidR="00406E65" w:rsidRPr="00D06C88" w:rsidRDefault="00406E65" w:rsidP="002F3FDA">
            <w:pPr>
              <w:adjustRightInd w:val="0"/>
              <w:snapToGrid w:val="0"/>
              <w:spacing w:after="0" w:line="240" w:lineRule="auto"/>
              <w:jc w:val="right"/>
              <w:rPr>
                <w:rFonts w:ascii="Times New Roman" w:hAnsi="Times New Roman" w:cs="Times New Roman"/>
                <w:sz w:val="20"/>
                <w:szCs w:val="20"/>
                <w:lang w:eastAsia="ko-KR"/>
              </w:rPr>
            </w:pPr>
            <w:del w:id="55" w:author="SungKwon Soh" w:date="2019-10-22T19:05:00Z">
              <w:r w:rsidDel="000C6D4C">
                <w:rPr>
                  <w:rFonts w:ascii="Times New Roman" w:hAnsi="Times New Roman" w:cs="Times New Roman" w:hint="eastAsia"/>
                  <w:sz w:val="20"/>
                  <w:szCs w:val="20"/>
                  <w:lang w:eastAsia="ko-KR"/>
                </w:rPr>
                <w:delText>69</w:delText>
              </w:r>
            </w:del>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37A5F71E" w14:textId="77777777" w:rsidR="000C6D4C" w:rsidRDefault="000C6D4C" w:rsidP="002F3FDA">
            <w:pPr>
              <w:adjustRightInd w:val="0"/>
              <w:snapToGrid w:val="0"/>
              <w:spacing w:after="0" w:line="240" w:lineRule="auto"/>
              <w:jc w:val="right"/>
              <w:rPr>
                <w:ins w:id="56" w:author="SungKwon Soh" w:date="2019-10-22T19:05:00Z"/>
                <w:rFonts w:ascii="Times New Roman" w:hAnsi="Times New Roman" w:cs="Times New Roman"/>
                <w:sz w:val="20"/>
                <w:szCs w:val="20"/>
                <w:lang w:eastAsia="ko-KR"/>
              </w:rPr>
            </w:pPr>
            <w:ins w:id="57" w:author="SungKwon Soh" w:date="2019-10-22T19:05:00Z">
              <w:r>
                <w:rPr>
                  <w:rFonts w:ascii="Times New Roman" w:hAnsi="Times New Roman" w:cs="Times New Roman"/>
                  <w:sz w:val="20"/>
                  <w:szCs w:val="20"/>
                  <w:lang w:eastAsia="ko-KR"/>
                </w:rPr>
                <w:t>3,933</w:t>
              </w:r>
            </w:ins>
          </w:p>
          <w:p w14:paraId="258CDC60" w14:textId="6981E7C9" w:rsidR="00406E65" w:rsidRPr="00D06C88" w:rsidRDefault="00406E65" w:rsidP="002F3FDA">
            <w:pPr>
              <w:adjustRightInd w:val="0"/>
              <w:snapToGrid w:val="0"/>
              <w:spacing w:after="0" w:line="240" w:lineRule="auto"/>
              <w:jc w:val="right"/>
              <w:rPr>
                <w:rFonts w:ascii="Times New Roman" w:hAnsi="Times New Roman" w:cs="Times New Roman"/>
                <w:sz w:val="20"/>
                <w:szCs w:val="20"/>
                <w:lang w:eastAsia="ko-KR"/>
              </w:rPr>
            </w:pPr>
            <w:del w:id="58" w:author="SungKwon Soh" w:date="2019-10-22T19:05:00Z">
              <w:r w:rsidDel="000C6D4C">
                <w:rPr>
                  <w:rFonts w:ascii="Times New Roman" w:hAnsi="Times New Roman" w:cs="Times New Roman" w:hint="eastAsia"/>
                  <w:sz w:val="20"/>
                  <w:szCs w:val="20"/>
                  <w:lang w:eastAsia="ko-KR"/>
                </w:rPr>
                <w:delText>2,615</w:delText>
              </w:r>
            </w:del>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7E6ECEE1" w14:textId="77777777" w:rsidR="000C6D4C" w:rsidRDefault="000C6D4C" w:rsidP="002F3FDA">
            <w:pPr>
              <w:adjustRightInd w:val="0"/>
              <w:snapToGrid w:val="0"/>
              <w:spacing w:after="0" w:line="240" w:lineRule="auto"/>
              <w:jc w:val="right"/>
              <w:rPr>
                <w:ins w:id="59" w:author="SungKwon Soh" w:date="2019-10-22T19:05:00Z"/>
                <w:rFonts w:ascii="Times New Roman" w:hAnsi="Times New Roman" w:cs="Times New Roman"/>
                <w:sz w:val="20"/>
                <w:szCs w:val="20"/>
                <w:lang w:eastAsia="ko-KR"/>
              </w:rPr>
            </w:pPr>
            <w:ins w:id="60" w:author="SungKwon Soh" w:date="2019-10-22T19:05:00Z">
              <w:r>
                <w:rPr>
                  <w:rFonts w:ascii="Times New Roman" w:hAnsi="Times New Roman" w:cs="Times New Roman"/>
                  <w:sz w:val="20"/>
                  <w:szCs w:val="20"/>
                  <w:lang w:eastAsia="ko-KR"/>
                </w:rPr>
                <w:t>54</w:t>
              </w:r>
            </w:ins>
          </w:p>
          <w:p w14:paraId="27EF1BFA" w14:textId="745F1328" w:rsidR="00406E65" w:rsidRPr="00406E65" w:rsidRDefault="00406E65" w:rsidP="002F3FDA">
            <w:pPr>
              <w:adjustRightInd w:val="0"/>
              <w:snapToGrid w:val="0"/>
              <w:spacing w:after="0" w:line="240" w:lineRule="auto"/>
              <w:jc w:val="right"/>
              <w:rPr>
                <w:rFonts w:ascii="Times New Roman" w:hAnsi="Times New Roman" w:cs="Times New Roman"/>
                <w:sz w:val="20"/>
                <w:szCs w:val="20"/>
                <w:lang w:eastAsia="ko-KR"/>
              </w:rPr>
            </w:pPr>
            <w:del w:id="61" w:author="SungKwon Soh" w:date="2019-10-22T19:05:00Z">
              <w:r w:rsidDel="000C6D4C">
                <w:rPr>
                  <w:rFonts w:ascii="Times New Roman" w:hAnsi="Times New Roman" w:cs="Times New Roman" w:hint="eastAsia"/>
                  <w:sz w:val="20"/>
                  <w:szCs w:val="20"/>
                  <w:lang w:eastAsia="ko-KR"/>
                </w:rPr>
                <w:delText>89</w:delText>
              </w:r>
            </w:del>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623F4E21" w14:textId="77777777" w:rsidR="000C6D4C" w:rsidRDefault="000C6D4C" w:rsidP="002F3FDA">
            <w:pPr>
              <w:adjustRightInd w:val="0"/>
              <w:snapToGrid w:val="0"/>
              <w:spacing w:after="0" w:line="240" w:lineRule="auto"/>
              <w:jc w:val="right"/>
              <w:rPr>
                <w:ins w:id="62" w:author="SungKwon Soh" w:date="2019-10-22T19:05:00Z"/>
                <w:rFonts w:ascii="Times New Roman" w:hAnsi="Times New Roman" w:cs="Times New Roman"/>
                <w:sz w:val="20"/>
                <w:szCs w:val="20"/>
                <w:lang w:eastAsia="ko-KR"/>
              </w:rPr>
            </w:pPr>
            <w:ins w:id="63" w:author="SungKwon Soh" w:date="2019-10-22T19:05:00Z">
              <w:r>
                <w:rPr>
                  <w:rFonts w:ascii="Times New Roman" w:hAnsi="Times New Roman" w:cs="Times New Roman"/>
                  <w:sz w:val="20"/>
                  <w:szCs w:val="20"/>
                  <w:lang w:eastAsia="ko-KR"/>
                </w:rPr>
                <w:t>3,967</w:t>
              </w:r>
            </w:ins>
          </w:p>
          <w:p w14:paraId="1B111C24" w14:textId="4B38EF40" w:rsidR="00406E65" w:rsidRPr="00406E65" w:rsidRDefault="00406E65" w:rsidP="002F3FDA">
            <w:pPr>
              <w:adjustRightInd w:val="0"/>
              <w:snapToGrid w:val="0"/>
              <w:spacing w:after="0" w:line="240" w:lineRule="auto"/>
              <w:jc w:val="right"/>
              <w:rPr>
                <w:rFonts w:ascii="Times New Roman" w:hAnsi="Times New Roman" w:cs="Times New Roman"/>
                <w:sz w:val="20"/>
                <w:szCs w:val="20"/>
                <w:lang w:eastAsia="ko-KR"/>
              </w:rPr>
            </w:pPr>
            <w:bookmarkStart w:id="64" w:name="_GoBack"/>
            <w:bookmarkEnd w:id="64"/>
            <w:del w:id="65" w:author="SungKwon Soh" w:date="2019-10-22T19:05:00Z">
              <w:r w:rsidDel="000C6D4C">
                <w:rPr>
                  <w:rFonts w:ascii="Times New Roman" w:hAnsi="Times New Roman" w:cs="Times New Roman" w:hint="eastAsia"/>
                  <w:sz w:val="20"/>
                  <w:szCs w:val="20"/>
                  <w:lang w:eastAsia="ko-KR"/>
                </w:rPr>
                <w:delText>3,688</w:delText>
              </w:r>
            </w:del>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7A714E24" w14:textId="77777777" w:rsidR="00406E65" w:rsidRPr="00935945" w:rsidRDefault="00406E65" w:rsidP="002F3FDA">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67CFBCB4" w14:textId="77777777" w:rsidR="00406E65" w:rsidRPr="00935945" w:rsidRDefault="00406E65" w:rsidP="002F3FDA">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27872886" w14:textId="77777777" w:rsidR="00406E65" w:rsidRPr="00935945" w:rsidRDefault="00406E65" w:rsidP="002F3FDA">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072A5C13" w14:textId="77777777" w:rsidR="00406E65" w:rsidRPr="00935945" w:rsidRDefault="00406E65" w:rsidP="002F3FDA">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F1AEBA3" w14:textId="77777777" w:rsidR="00406E65" w:rsidRPr="00935945" w:rsidRDefault="00406E65" w:rsidP="002F3FDA">
            <w:pPr>
              <w:adjustRightInd w:val="0"/>
              <w:snapToGrid w:val="0"/>
              <w:spacing w:after="0" w:line="240" w:lineRule="auto"/>
              <w:jc w:val="right"/>
              <w:rPr>
                <w:rFonts w:ascii="Times New Roman" w:hAnsi="Times New Roman" w:cs="Times New Roman"/>
                <w:sz w:val="20"/>
                <w:szCs w:val="20"/>
                <w:lang w:eastAsia="ko-KR"/>
              </w:rPr>
            </w:pPr>
          </w:p>
        </w:tc>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6CEC8E5" w14:textId="77777777" w:rsidR="00406E65" w:rsidRPr="00935945" w:rsidRDefault="00406E65" w:rsidP="002F3FDA">
            <w:pPr>
              <w:adjustRightInd w:val="0"/>
              <w:snapToGrid w:val="0"/>
              <w:spacing w:after="0" w:line="240" w:lineRule="auto"/>
              <w:jc w:val="right"/>
              <w:rPr>
                <w:rFonts w:ascii="Times New Roman" w:hAnsi="Times New Roman" w:cs="Times New Roman"/>
                <w:sz w:val="20"/>
                <w:szCs w:val="20"/>
                <w:lang w:eastAsia="ko-KR"/>
              </w:rPr>
            </w:pP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5FDDCA0" w14:textId="77777777" w:rsidR="00406E65" w:rsidRPr="00935945" w:rsidRDefault="00406E65" w:rsidP="002F3FDA">
            <w:pPr>
              <w:adjustRightInd w:val="0"/>
              <w:snapToGrid w:val="0"/>
              <w:spacing w:after="0" w:line="240" w:lineRule="auto"/>
              <w:jc w:val="right"/>
              <w:rPr>
                <w:rFonts w:ascii="Times New Roman" w:hAnsi="Times New Roman" w:cs="Times New Roman"/>
                <w:sz w:val="20"/>
                <w:szCs w:val="20"/>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7059B05" w14:textId="77777777" w:rsidR="00406E65" w:rsidRPr="00935945" w:rsidRDefault="00406E65" w:rsidP="002F3FDA">
            <w:pPr>
              <w:adjustRightInd w:val="0"/>
              <w:snapToGrid w:val="0"/>
              <w:spacing w:after="0" w:line="240" w:lineRule="auto"/>
              <w:jc w:val="right"/>
              <w:rPr>
                <w:rFonts w:ascii="Times New Roman" w:hAnsi="Times New Roman" w:cs="Times New Roman"/>
                <w:sz w:val="20"/>
                <w:szCs w:val="20"/>
                <w:lang w:eastAsia="ko-KR"/>
              </w:rPr>
            </w:pPr>
          </w:p>
        </w:tc>
      </w:tr>
      <w:tr w:rsidR="000C6D4C" w:rsidRPr="00935945" w14:paraId="7DDADE5A" w14:textId="77777777" w:rsidTr="005611EA">
        <w:trPr>
          <w:trHeight w:val="210"/>
        </w:trPr>
        <w:tc>
          <w:tcPr>
            <w:tcW w:w="531" w:type="pct"/>
            <w:tcBorders>
              <w:top w:val="single" w:sz="4" w:space="0" w:color="auto"/>
              <w:left w:val="single" w:sz="4" w:space="0" w:color="auto"/>
              <w:bottom w:val="single" w:sz="4" w:space="0" w:color="auto"/>
              <w:right w:val="single" w:sz="4" w:space="0" w:color="auto"/>
            </w:tcBorders>
            <w:shd w:val="clear" w:color="auto" w:fill="auto"/>
            <w:noWrap/>
            <w:hideMark/>
          </w:tcPr>
          <w:p w14:paraId="36C0B4C9" w14:textId="77777777" w:rsidR="00406E65" w:rsidRPr="002F3FDA" w:rsidRDefault="00406E65" w:rsidP="002F3FDA">
            <w:pPr>
              <w:adjustRightInd w:val="0"/>
              <w:snapToGrid w:val="0"/>
              <w:spacing w:after="0" w:line="240" w:lineRule="auto"/>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Belize</w:t>
            </w:r>
          </w:p>
        </w:tc>
        <w:tc>
          <w:tcPr>
            <w:tcW w:w="418" w:type="pct"/>
            <w:tcBorders>
              <w:top w:val="single" w:sz="4" w:space="0" w:color="auto"/>
              <w:left w:val="single" w:sz="4" w:space="0" w:color="auto"/>
              <w:bottom w:val="single" w:sz="4" w:space="0" w:color="auto"/>
              <w:right w:val="single" w:sz="4" w:space="0" w:color="auto"/>
            </w:tcBorders>
            <w:shd w:val="clear" w:color="auto" w:fill="auto"/>
            <w:noWrap/>
            <w:hideMark/>
          </w:tcPr>
          <w:p w14:paraId="19E45F55" w14:textId="77777777" w:rsidR="00406E65" w:rsidRPr="00935945" w:rsidRDefault="00406E65" w:rsidP="002F3FDA">
            <w:pPr>
              <w:adjustRightInd w:val="0"/>
              <w:snapToGrid w:val="0"/>
              <w:spacing w:after="0" w:line="240" w:lineRule="auto"/>
              <w:rPr>
                <w:rFonts w:ascii="Times New Roman" w:eastAsia="Times New Roman" w:hAnsi="Times New Roman" w:cs="Times New Roman"/>
                <w:sz w:val="20"/>
                <w:szCs w:val="20"/>
              </w:rPr>
            </w:pPr>
          </w:p>
        </w:tc>
        <w:tc>
          <w:tcPr>
            <w:tcW w:w="342" w:type="pct"/>
            <w:tcBorders>
              <w:top w:val="single" w:sz="4" w:space="0" w:color="auto"/>
              <w:left w:val="single" w:sz="4" w:space="0" w:color="auto"/>
              <w:bottom w:val="single" w:sz="4" w:space="0" w:color="auto"/>
              <w:right w:val="single" w:sz="4" w:space="0" w:color="auto"/>
            </w:tcBorders>
            <w:shd w:val="clear" w:color="auto" w:fill="auto"/>
          </w:tcPr>
          <w:p w14:paraId="692A1153" w14:textId="77777777" w:rsidR="00406E65" w:rsidRPr="00935945" w:rsidRDefault="00406E65" w:rsidP="002F3FDA">
            <w:pPr>
              <w:adjustRightInd w:val="0"/>
              <w:snapToGrid w:val="0"/>
              <w:spacing w:after="0" w:line="240" w:lineRule="auto"/>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tcPr>
          <w:p w14:paraId="0DE78801" w14:textId="77777777" w:rsidR="00406E65" w:rsidRPr="00935945" w:rsidRDefault="00406E65" w:rsidP="002F3FDA">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tcPr>
          <w:p w14:paraId="06594298" w14:textId="77777777" w:rsidR="00406E65" w:rsidRPr="00935945" w:rsidRDefault="00406E65" w:rsidP="002F3FDA">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tcPr>
          <w:p w14:paraId="295C657C" w14:textId="77777777" w:rsidR="00406E65" w:rsidRPr="00935945" w:rsidRDefault="00406E65" w:rsidP="002F3FDA">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58AE1C96" w14:textId="77777777" w:rsidR="00406E65" w:rsidRPr="00935945" w:rsidRDefault="00406E65" w:rsidP="002F3FDA">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2A8B9ED4" w14:textId="77777777" w:rsidR="00406E65" w:rsidRPr="00935945" w:rsidRDefault="00406E65" w:rsidP="002F3FDA">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4958F9EA" w14:textId="77777777" w:rsidR="00406E65" w:rsidRPr="00935945" w:rsidRDefault="00406E65" w:rsidP="002F3FDA">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75786A1C" w14:textId="77777777" w:rsidR="00406E65" w:rsidRPr="00935945" w:rsidRDefault="00406E65" w:rsidP="002F3FDA">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278BA7CA" w14:textId="77777777" w:rsidR="00406E65" w:rsidRPr="00935945" w:rsidRDefault="00406E65" w:rsidP="002F3FDA">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33B0AE59" w14:textId="77777777" w:rsidR="00406E65" w:rsidRPr="00935945" w:rsidRDefault="00406E65" w:rsidP="002F3FDA">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1C1D6E7E" w14:textId="77777777" w:rsidR="00406E65" w:rsidRPr="00935945" w:rsidRDefault="00406E65" w:rsidP="002F3FDA">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024894D" w14:textId="77777777" w:rsidR="00406E65" w:rsidRPr="00935945" w:rsidRDefault="00406E65" w:rsidP="002F3FDA">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4B42B4A" w14:textId="77777777" w:rsidR="00406E65" w:rsidRPr="00935945" w:rsidRDefault="00406E65" w:rsidP="002F3FDA">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EED60F8" w14:textId="77777777" w:rsidR="00406E65" w:rsidRPr="00935945" w:rsidRDefault="00406E65" w:rsidP="002F3FDA">
            <w:pPr>
              <w:adjustRightInd w:val="0"/>
              <w:snapToGrid w:val="0"/>
              <w:spacing w:after="0" w:line="240" w:lineRule="auto"/>
              <w:jc w:val="right"/>
              <w:rPr>
                <w:rFonts w:ascii="Times New Roman" w:eastAsia="Times New Roman" w:hAnsi="Times New Roman" w:cs="Times New Roman"/>
                <w:sz w:val="20"/>
                <w:szCs w:val="20"/>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3ADCE94" w14:textId="77777777" w:rsidR="00406E65" w:rsidRPr="00935945" w:rsidRDefault="00406E65" w:rsidP="002F3FDA">
            <w:pPr>
              <w:adjustRightInd w:val="0"/>
              <w:snapToGrid w:val="0"/>
              <w:spacing w:after="0" w:line="240" w:lineRule="auto"/>
              <w:jc w:val="right"/>
              <w:rPr>
                <w:rFonts w:ascii="Times New Roman" w:eastAsia="Times New Roman" w:hAnsi="Times New Roman" w:cs="Times New Roman"/>
                <w:sz w:val="20"/>
                <w:szCs w:val="20"/>
              </w:rPr>
            </w:pPr>
          </w:p>
        </w:tc>
      </w:tr>
    </w:tbl>
    <w:p w14:paraId="509113B0" w14:textId="77777777" w:rsidR="002F3FDA" w:rsidRDefault="002F3FDA">
      <w:pPr>
        <w:rPr>
          <w:rFonts w:ascii="Times New Roman" w:hAnsi="Times New Roman" w:cs="Times New Roman"/>
          <w:lang w:eastAsia="ko-KR"/>
        </w:rPr>
      </w:pPr>
      <w:r>
        <w:rPr>
          <w:rFonts w:ascii="Times New Roman" w:hAnsi="Times New Roman" w:cs="Times New Roman"/>
          <w:lang w:eastAsia="ko-KR"/>
        </w:rPr>
        <w:br w:type="page"/>
      </w:r>
    </w:p>
    <w:p w14:paraId="68AD1D7A" w14:textId="77777777" w:rsidR="00F35B13" w:rsidRPr="00935945" w:rsidRDefault="00F35B13" w:rsidP="00935945">
      <w:pPr>
        <w:adjustRightInd w:val="0"/>
        <w:snapToGrid w:val="0"/>
        <w:spacing w:after="0" w:line="240" w:lineRule="auto"/>
        <w:rPr>
          <w:rFonts w:ascii="Times New Roman" w:hAnsi="Times New Roman" w:cs="Times New Roman"/>
          <w:lang w:eastAsia="ko-KR"/>
        </w:rPr>
        <w:sectPr w:rsidR="00F35B13" w:rsidRPr="00935945" w:rsidSect="00F22A00">
          <w:pgSz w:w="15840" w:h="12240" w:orient="landscape"/>
          <w:pgMar w:top="720" w:right="720" w:bottom="720" w:left="720" w:header="720" w:footer="720" w:gutter="0"/>
          <w:cols w:space="720"/>
          <w:docGrid w:linePitch="360"/>
        </w:sectPr>
      </w:pPr>
    </w:p>
    <w:p w14:paraId="5450C9A7" w14:textId="77777777" w:rsidR="009C0E49" w:rsidRPr="00935945" w:rsidRDefault="009C0E49" w:rsidP="00935945">
      <w:pPr>
        <w:adjustRightInd w:val="0"/>
        <w:snapToGrid w:val="0"/>
        <w:spacing w:after="0" w:line="240" w:lineRule="auto"/>
        <w:jc w:val="both"/>
        <w:rPr>
          <w:rFonts w:ascii="Times New Roman" w:hAnsi="Times New Roman" w:cs="Times New Roman"/>
          <w:lang w:eastAsia="ko-KR"/>
        </w:rPr>
      </w:pPr>
      <w:r w:rsidRPr="00935945">
        <w:rPr>
          <w:rFonts w:ascii="Times New Roman" w:hAnsi="Times New Roman" w:cs="Times New Roman"/>
          <w:b/>
        </w:rPr>
        <w:lastRenderedPageBreak/>
        <w:t>Table 2</w:t>
      </w:r>
      <w:r w:rsidR="00417830" w:rsidRPr="00935945">
        <w:rPr>
          <w:rFonts w:ascii="Times New Roman" w:hAnsi="Times New Roman" w:cs="Times New Roman"/>
          <w:b/>
          <w:lang w:eastAsia="ko-KR"/>
        </w:rPr>
        <w:t>-1</w:t>
      </w:r>
      <w:r w:rsidRPr="00935945">
        <w:rPr>
          <w:rFonts w:ascii="Times New Roman" w:hAnsi="Times New Roman" w:cs="Times New Roman"/>
        </w:rPr>
        <w:t xml:space="preserve">. </w:t>
      </w:r>
      <w:r w:rsidR="00937356" w:rsidRPr="00935945">
        <w:rPr>
          <w:rFonts w:ascii="Times New Roman" w:hAnsi="Times New Roman" w:cs="Times New Roman"/>
          <w:lang w:eastAsia="ko-KR"/>
        </w:rPr>
        <w:t>As requested by the NC12 (</w:t>
      </w:r>
      <w:r w:rsidR="00417830" w:rsidRPr="00935945">
        <w:rPr>
          <w:rFonts w:ascii="Times New Roman" w:hAnsi="Times New Roman" w:cs="Times New Roman"/>
          <w:lang w:eastAsia="ko-KR"/>
        </w:rPr>
        <w:t>Paragraph 57</w:t>
      </w:r>
      <w:r w:rsidR="00937356" w:rsidRPr="00935945">
        <w:rPr>
          <w:rFonts w:ascii="Times New Roman" w:hAnsi="Times New Roman" w:cs="Times New Roman"/>
          <w:lang w:eastAsia="ko-KR"/>
        </w:rPr>
        <w:t xml:space="preserve">) related </w:t>
      </w:r>
      <w:r w:rsidR="00913295" w:rsidRPr="00935945">
        <w:rPr>
          <w:rFonts w:ascii="Times New Roman" w:hAnsi="Times New Roman" w:cs="Times New Roman"/>
          <w:lang w:eastAsia="ko-KR"/>
        </w:rPr>
        <w:t>to</w:t>
      </w:r>
      <w:r w:rsidR="00937356" w:rsidRPr="00935945">
        <w:rPr>
          <w:rFonts w:ascii="Times New Roman" w:hAnsi="Times New Roman" w:cs="Times New Roman"/>
          <w:lang w:eastAsia="ko-KR"/>
        </w:rPr>
        <w:t xml:space="preserve"> Paragraph 2 in CMM 2005-03, CCMs are requested to report on how to control their f</w:t>
      </w:r>
      <w:r w:rsidRPr="00935945">
        <w:rPr>
          <w:rFonts w:ascii="Times New Roman" w:hAnsi="Times New Roman" w:cs="Times New Roman"/>
        </w:rPr>
        <w:t>ishing effort fishing for North Pacific albacore</w:t>
      </w:r>
      <w:r w:rsidR="00937356" w:rsidRPr="00935945">
        <w:rPr>
          <w:rFonts w:ascii="Times New Roman" w:hAnsi="Times New Roman" w:cs="Times New Roman"/>
          <w:lang w:eastAsia="ko-KR"/>
        </w:rPr>
        <w:t xml:space="preserve"> by indicating, for example, limiting vessels, fishing days, licenses, or some other measures.</w:t>
      </w:r>
      <w:r w:rsidR="002F3FDA">
        <w:rPr>
          <w:rFonts w:ascii="Times New Roman" w:hAnsi="Times New Roman" w:cs="Times New Roman" w:hint="eastAsia"/>
          <w:lang w:eastAsia="ko-KR"/>
        </w:rPr>
        <w:t xml:space="preserve"> </w:t>
      </w:r>
    </w:p>
    <w:tbl>
      <w:tblPr>
        <w:tblW w:w="5000" w:type="pct"/>
        <w:tblLayout w:type="fixed"/>
        <w:tblLook w:val="04A0" w:firstRow="1" w:lastRow="0" w:firstColumn="1" w:lastColumn="0" w:noHBand="0" w:noVBand="1"/>
      </w:tblPr>
      <w:tblGrid>
        <w:gridCol w:w="1159"/>
        <w:gridCol w:w="879"/>
        <w:gridCol w:w="791"/>
        <w:gridCol w:w="6521"/>
      </w:tblGrid>
      <w:tr w:rsidR="009C0E49" w:rsidRPr="00935945" w14:paraId="032EE4E3" w14:textId="77777777" w:rsidTr="00C021BF">
        <w:trPr>
          <w:trHeight w:val="737"/>
        </w:trPr>
        <w:tc>
          <w:tcPr>
            <w:tcW w:w="620"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5500EE" w14:textId="77777777" w:rsidR="009C0E49" w:rsidRPr="00935945" w:rsidRDefault="009C0E49" w:rsidP="00935945">
            <w:pPr>
              <w:adjustRightInd w:val="0"/>
              <w:snapToGrid w:val="0"/>
              <w:spacing w:after="0" w:line="240" w:lineRule="auto"/>
              <w:jc w:val="center"/>
              <w:rPr>
                <w:rFonts w:ascii="Times New Roman" w:eastAsia="Times New Roman" w:hAnsi="Times New Roman" w:cs="Times New Roman"/>
                <w:b/>
              </w:rPr>
            </w:pPr>
            <w:r w:rsidRPr="00935945">
              <w:rPr>
                <w:rFonts w:ascii="Times New Roman" w:eastAsia="Times New Roman" w:hAnsi="Times New Roman" w:cs="Times New Roman"/>
                <w:b/>
              </w:rPr>
              <w:t>CCM</w:t>
            </w:r>
          </w:p>
        </w:tc>
        <w:tc>
          <w:tcPr>
            <w:tcW w:w="470"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118E90" w14:textId="77777777" w:rsidR="009C0E49" w:rsidRPr="00935945" w:rsidRDefault="009C0E49" w:rsidP="00935945">
            <w:pPr>
              <w:adjustRightInd w:val="0"/>
              <w:snapToGrid w:val="0"/>
              <w:spacing w:after="0" w:line="240" w:lineRule="auto"/>
              <w:jc w:val="center"/>
              <w:rPr>
                <w:rFonts w:ascii="Times New Roman" w:hAnsi="Times New Roman" w:cs="Times New Roman"/>
                <w:b/>
                <w:lang w:eastAsia="ko-KR"/>
              </w:rPr>
            </w:pPr>
            <w:r w:rsidRPr="00935945">
              <w:rPr>
                <w:rFonts w:ascii="Times New Roman" w:eastAsia="Times New Roman" w:hAnsi="Times New Roman" w:cs="Times New Roman"/>
                <w:b/>
              </w:rPr>
              <w:t>Area</w:t>
            </w:r>
          </w:p>
        </w:tc>
        <w:tc>
          <w:tcPr>
            <w:tcW w:w="42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971DED" w14:textId="77777777" w:rsidR="009C0E49" w:rsidRPr="00935945" w:rsidRDefault="009C0E49" w:rsidP="00935945">
            <w:pPr>
              <w:adjustRightInd w:val="0"/>
              <w:snapToGrid w:val="0"/>
              <w:spacing w:after="0" w:line="240" w:lineRule="auto"/>
              <w:jc w:val="center"/>
              <w:rPr>
                <w:rFonts w:ascii="Times New Roman" w:hAnsi="Times New Roman" w:cs="Times New Roman"/>
                <w:b/>
                <w:lang w:eastAsia="ko-KR"/>
              </w:rPr>
            </w:pPr>
            <w:r w:rsidRPr="00935945">
              <w:rPr>
                <w:rFonts w:ascii="Times New Roman" w:eastAsia="Times New Roman" w:hAnsi="Times New Roman" w:cs="Times New Roman"/>
                <w:b/>
              </w:rPr>
              <w:t>Fishery</w:t>
            </w:r>
          </w:p>
        </w:tc>
        <w:tc>
          <w:tcPr>
            <w:tcW w:w="348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663F15A" w14:textId="77777777" w:rsidR="00937356" w:rsidRPr="00935945" w:rsidRDefault="009C0E49" w:rsidP="00935945">
            <w:pPr>
              <w:adjustRightInd w:val="0"/>
              <w:snapToGrid w:val="0"/>
              <w:spacing w:after="0" w:line="240" w:lineRule="auto"/>
              <w:jc w:val="center"/>
              <w:rPr>
                <w:rFonts w:ascii="Times New Roman" w:hAnsi="Times New Roman" w:cs="Times New Roman"/>
                <w:b/>
                <w:lang w:eastAsia="ko-KR"/>
              </w:rPr>
            </w:pPr>
            <w:r w:rsidRPr="00935945">
              <w:rPr>
                <w:rFonts w:ascii="Times New Roman" w:hAnsi="Times New Roman" w:cs="Times New Roman"/>
                <w:b/>
                <w:lang w:eastAsia="ko-KR"/>
              </w:rPr>
              <w:t>Regulation of fishing effort</w:t>
            </w:r>
          </w:p>
        </w:tc>
      </w:tr>
      <w:tr w:rsidR="007F6534" w:rsidRPr="00935945" w14:paraId="047C8D8C" w14:textId="77777777" w:rsidTr="00C021BF">
        <w:trPr>
          <w:trHeight w:val="214"/>
        </w:trPr>
        <w:tc>
          <w:tcPr>
            <w:tcW w:w="620" w:type="pct"/>
            <w:vMerge w:val="restart"/>
            <w:tcBorders>
              <w:top w:val="single" w:sz="4" w:space="0" w:color="auto"/>
              <w:left w:val="single" w:sz="4" w:space="0" w:color="auto"/>
              <w:right w:val="single" w:sz="4" w:space="0" w:color="auto"/>
            </w:tcBorders>
            <w:shd w:val="clear" w:color="auto" w:fill="auto"/>
            <w:noWrap/>
            <w:vAlign w:val="center"/>
            <w:hideMark/>
          </w:tcPr>
          <w:p w14:paraId="390F8E1D" w14:textId="77777777" w:rsidR="007F6534" w:rsidRPr="00C021BF" w:rsidRDefault="007F6534" w:rsidP="00935945">
            <w:pPr>
              <w:adjustRightInd w:val="0"/>
              <w:snapToGrid w:val="0"/>
              <w:spacing w:after="0" w:line="240" w:lineRule="auto"/>
              <w:rPr>
                <w:rFonts w:ascii="Times New Roman" w:hAnsi="Times New Roman" w:cs="Times New Roman"/>
                <w:b/>
                <w:sz w:val="20"/>
                <w:szCs w:val="20"/>
                <w:lang w:eastAsia="ko-KR"/>
              </w:rPr>
            </w:pPr>
            <w:r w:rsidRPr="00C021BF">
              <w:rPr>
                <w:rFonts w:ascii="Times New Roman" w:eastAsia="Times New Roman" w:hAnsi="Times New Roman" w:cs="Times New Roman"/>
                <w:b/>
                <w:sz w:val="20"/>
                <w:szCs w:val="20"/>
              </w:rPr>
              <w:t>Canada</w:t>
            </w:r>
          </w:p>
        </w:tc>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CBCA7A" w14:textId="77777777" w:rsidR="007F6534" w:rsidRPr="00C021BF" w:rsidRDefault="007F6534"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N Pacific</w:t>
            </w:r>
          </w:p>
        </w:tc>
        <w:tc>
          <w:tcPr>
            <w:tcW w:w="4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236FEE" w14:textId="77777777" w:rsidR="007F6534" w:rsidRPr="00C021BF" w:rsidRDefault="007F6534"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ALB troll</w:t>
            </w:r>
          </w:p>
        </w:tc>
        <w:tc>
          <w:tcPr>
            <w:tcW w:w="3487" w:type="pct"/>
            <w:tcBorders>
              <w:top w:val="single" w:sz="4" w:space="0" w:color="auto"/>
              <w:left w:val="single" w:sz="4" w:space="0" w:color="auto"/>
              <w:bottom w:val="single" w:sz="4" w:space="0" w:color="auto"/>
              <w:right w:val="single" w:sz="4" w:space="0" w:color="auto"/>
            </w:tcBorders>
          </w:tcPr>
          <w:p w14:paraId="1F89CD7D" w14:textId="77777777" w:rsidR="007F6534" w:rsidRPr="005611EA" w:rsidRDefault="007F6534" w:rsidP="00935945">
            <w:pPr>
              <w:adjustRightInd w:val="0"/>
              <w:snapToGrid w:val="0"/>
              <w:spacing w:after="0" w:line="240" w:lineRule="auto"/>
              <w:rPr>
                <w:rFonts w:ascii="Times New Roman" w:hAnsi="Times New Roman" w:cs="Times New Roman"/>
                <w:sz w:val="20"/>
                <w:szCs w:val="20"/>
                <w:lang w:eastAsia="ko-KR"/>
              </w:rPr>
            </w:pPr>
            <w:r w:rsidRPr="005611EA">
              <w:rPr>
                <w:rFonts w:ascii="Times New Roman" w:hAnsi="Times New Roman" w:cs="Times New Roman"/>
                <w:sz w:val="20"/>
                <w:szCs w:val="20"/>
                <w:lang w:eastAsia="ko-KR"/>
              </w:rPr>
              <w:t>Canada issues domestic “CT” fishing licences for Albacore Tuna. The CT licence is intended to act as a management measure to strengthen management of the domestic tuna fishery, and help ensure Canada is meeting international obligations related to effort. As of 2013, commercial licence holders wanting to harvest tuna are required to hold a primary licence (with Schedule II privileges) and apply for/receive a separate CT (Tuna) licence. The CT licence authorizes fishing of Pacific Albacore tuna in Canada’s Exclusive Economic Zone (EEZ) and on the high seas under separate licence conditions. The CT licence is vessel-based and must be renewed annually.</w:t>
            </w:r>
          </w:p>
          <w:p w14:paraId="049CE797" w14:textId="77777777" w:rsidR="007F6534" w:rsidRPr="005611EA" w:rsidRDefault="007F6534" w:rsidP="00935945">
            <w:pPr>
              <w:adjustRightInd w:val="0"/>
              <w:snapToGrid w:val="0"/>
              <w:spacing w:after="0" w:line="240" w:lineRule="auto"/>
              <w:rPr>
                <w:rFonts w:ascii="Times New Roman" w:hAnsi="Times New Roman" w:cs="Times New Roman"/>
                <w:sz w:val="20"/>
                <w:szCs w:val="20"/>
                <w:lang w:eastAsia="ko-KR"/>
              </w:rPr>
            </w:pPr>
          </w:p>
          <w:p w14:paraId="126D41A8" w14:textId="77777777" w:rsidR="007F6534" w:rsidRPr="005611EA" w:rsidRDefault="007F6534" w:rsidP="00935945">
            <w:pPr>
              <w:adjustRightInd w:val="0"/>
              <w:snapToGrid w:val="0"/>
              <w:spacing w:after="0" w:line="240" w:lineRule="auto"/>
              <w:rPr>
                <w:rFonts w:ascii="Times New Roman" w:hAnsi="Times New Roman" w:cs="Times New Roman"/>
                <w:sz w:val="20"/>
                <w:szCs w:val="20"/>
                <w:lang w:eastAsia="ko-KR"/>
              </w:rPr>
            </w:pPr>
            <w:r w:rsidRPr="005611EA">
              <w:rPr>
                <w:rFonts w:ascii="Times New Roman" w:hAnsi="Times New Roman" w:cs="Times New Roman"/>
                <w:sz w:val="20"/>
                <w:szCs w:val="20"/>
                <w:lang w:eastAsia="ko-KR"/>
              </w:rPr>
              <w:t>Canadian licence holders without a primary licence are able to access tuna in international high seas waters through “Section 68 High Seas” licenses. The Section 68 licence is intended to act as a management measure to strengthen management of the tuna fishery in the high seas, and help ensure Canada is meeting international obligations related to effort. The Section 68 licence must be renewed annually.</w:t>
            </w:r>
          </w:p>
        </w:tc>
      </w:tr>
      <w:tr w:rsidR="007F6534" w:rsidRPr="00935945" w14:paraId="63428E81" w14:textId="77777777" w:rsidTr="00C021BF">
        <w:trPr>
          <w:trHeight w:val="214"/>
        </w:trPr>
        <w:tc>
          <w:tcPr>
            <w:tcW w:w="620" w:type="pct"/>
            <w:vMerge/>
            <w:tcBorders>
              <w:left w:val="single" w:sz="4" w:space="0" w:color="auto"/>
              <w:bottom w:val="single" w:sz="4" w:space="0" w:color="auto"/>
              <w:right w:val="single" w:sz="4" w:space="0" w:color="auto"/>
            </w:tcBorders>
            <w:shd w:val="clear" w:color="auto" w:fill="auto"/>
            <w:vAlign w:val="center"/>
            <w:hideMark/>
          </w:tcPr>
          <w:p w14:paraId="394EDA39" w14:textId="77777777" w:rsidR="007F6534" w:rsidRPr="00C021BF" w:rsidRDefault="007F6534" w:rsidP="00935945">
            <w:pPr>
              <w:adjustRightInd w:val="0"/>
              <w:snapToGrid w:val="0"/>
              <w:spacing w:after="0" w:line="240" w:lineRule="auto"/>
              <w:rPr>
                <w:rFonts w:ascii="Times New Roman" w:eastAsia="Times New Roman" w:hAnsi="Times New Roman" w:cs="Times New Roman"/>
                <w:b/>
                <w:sz w:val="20"/>
                <w:szCs w:val="20"/>
              </w:rPr>
            </w:pPr>
          </w:p>
        </w:tc>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6968C" w14:textId="77777777" w:rsidR="007F6534" w:rsidRPr="00C021BF" w:rsidRDefault="007F6534"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CA only</w:t>
            </w:r>
          </w:p>
        </w:tc>
        <w:tc>
          <w:tcPr>
            <w:tcW w:w="4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9A4A87" w14:textId="77777777" w:rsidR="007F6534" w:rsidRPr="00C021BF" w:rsidRDefault="007F6534"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ALB troll</w:t>
            </w:r>
          </w:p>
        </w:tc>
        <w:tc>
          <w:tcPr>
            <w:tcW w:w="3487" w:type="pct"/>
            <w:tcBorders>
              <w:top w:val="single" w:sz="4" w:space="0" w:color="auto"/>
              <w:left w:val="single" w:sz="4" w:space="0" w:color="auto"/>
              <w:bottom w:val="single" w:sz="4" w:space="0" w:color="auto"/>
              <w:right w:val="single" w:sz="4" w:space="0" w:color="auto"/>
            </w:tcBorders>
          </w:tcPr>
          <w:p w14:paraId="0C2A1CCD" w14:textId="77777777" w:rsidR="007F6534" w:rsidRPr="005611EA" w:rsidRDefault="007F6534" w:rsidP="00935945">
            <w:pPr>
              <w:adjustRightInd w:val="0"/>
              <w:snapToGrid w:val="0"/>
              <w:spacing w:after="0" w:line="240" w:lineRule="auto"/>
              <w:rPr>
                <w:rFonts w:ascii="Times New Roman" w:hAnsi="Times New Roman" w:cs="Times New Roman"/>
                <w:sz w:val="20"/>
                <w:szCs w:val="20"/>
                <w:lang w:eastAsia="ko-KR"/>
              </w:rPr>
            </w:pPr>
            <w:r w:rsidRPr="005611EA">
              <w:rPr>
                <w:rFonts w:ascii="Times New Roman" w:hAnsi="Times New Roman" w:cs="Times New Roman"/>
                <w:sz w:val="20"/>
                <w:szCs w:val="20"/>
                <w:lang w:eastAsia="ko-KR"/>
              </w:rPr>
              <w:t>Canada issues domestic “CT” fishing licences for Albacore Tuna. The CT licence is intended to act as a management measure to strengthen management of the domestic tuna fishery, and help ensure Canada is meeting international obligations related to effort. As of 2013, commercial licence holders wanting to harvest tuna are required to hold a primary licence (with Schedule II privileges) and apply for/receive a separate CT (Tuna) licence. The CT licence authorizes fishing of Pacific Albacore tuna in Canada’s Exclusive Economic Zone (EEZ) and on the high seas under separate licence conditions. The CT licence is vessel-based and must be renewed annually.</w:t>
            </w:r>
          </w:p>
          <w:p w14:paraId="469F8C69" w14:textId="77777777" w:rsidR="007F6534" w:rsidRPr="005611EA" w:rsidRDefault="007F6534" w:rsidP="00935945">
            <w:pPr>
              <w:adjustRightInd w:val="0"/>
              <w:snapToGrid w:val="0"/>
              <w:spacing w:after="0" w:line="240" w:lineRule="auto"/>
              <w:rPr>
                <w:rFonts w:ascii="Times New Roman" w:hAnsi="Times New Roman" w:cs="Times New Roman"/>
                <w:sz w:val="20"/>
                <w:szCs w:val="20"/>
                <w:lang w:eastAsia="ko-KR"/>
              </w:rPr>
            </w:pPr>
          </w:p>
          <w:p w14:paraId="71DA6ADD" w14:textId="77777777" w:rsidR="007F6534" w:rsidRPr="005611EA" w:rsidRDefault="007F6534" w:rsidP="00935945">
            <w:pPr>
              <w:adjustRightInd w:val="0"/>
              <w:snapToGrid w:val="0"/>
              <w:spacing w:after="0" w:line="240" w:lineRule="auto"/>
              <w:rPr>
                <w:rFonts w:ascii="Times New Roman" w:hAnsi="Times New Roman" w:cs="Times New Roman"/>
                <w:sz w:val="20"/>
                <w:szCs w:val="20"/>
                <w:lang w:eastAsia="ko-KR"/>
              </w:rPr>
            </w:pPr>
            <w:r w:rsidRPr="005611EA">
              <w:rPr>
                <w:rFonts w:ascii="Times New Roman" w:hAnsi="Times New Roman" w:cs="Times New Roman"/>
                <w:sz w:val="20"/>
                <w:szCs w:val="20"/>
                <w:lang w:eastAsia="ko-KR"/>
              </w:rPr>
              <w:t>Canadian licence holders without a primary licence are able to access tuna in international high seas waters through “Section 68 High Seas” licenses. The Section 68 licence is intended to act as a management measure to strengthen management of the tuna fishery in the high seas, and help ensure Canada is meeting international obligations related to effort. The Section 68 licence must be renewed annually.</w:t>
            </w:r>
          </w:p>
        </w:tc>
      </w:tr>
      <w:tr w:rsidR="009C0E49" w:rsidRPr="00935945" w14:paraId="619D624A" w14:textId="77777777" w:rsidTr="00C021BF">
        <w:trPr>
          <w:trHeight w:val="125"/>
        </w:trPr>
        <w:tc>
          <w:tcPr>
            <w:tcW w:w="6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1CC33" w14:textId="77777777" w:rsidR="009C0E49" w:rsidRPr="00C021BF" w:rsidRDefault="009C0E49" w:rsidP="00935945">
            <w:pPr>
              <w:adjustRightInd w:val="0"/>
              <w:snapToGrid w:val="0"/>
              <w:spacing w:after="0" w:line="240" w:lineRule="auto"/>
              <w:rPr>
                <w:rFonts w:ascii="Times New Roman" w:eastAsia="Times New Roman" w:hAnsi="Times New Roman" w:cs="Times New Roman"/>
                <w:b/>
                <w:sz w:val="20"/>
                <w:szCs w:val="20"/>
              </w:rPr>
            </w:pPr>
            <w:r w:rsidRPr="00C021BF">
              <w:rPr>
                <w:rFonts w:ascii="Times New Roman" w:hAnsi="Times New Roman" w:cs="Times New Roman"/>
                <w:b/>
                <w:kern w:val="2"/>
                <w:sz w:val="20"/>
                <w:szCs w:val="20"/>
                <w:lang w:eastAsia="zh-CN"/>
              </w:rPr>
              <w:t>China</w:t>
            </w:r>
          </w:p>
        </w:tc>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37221" w14:textId="77777777" w:rsidR="009C0E49" w:rsidRPr="00C021BF" w:rsidRDefault="009C0E49"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hAnsi="Times New Roman" w:cs="Times New Roman"/>
                <w:kern w:val="2"/>
                <w:sz w:val="20"/>
                <w:szCs w:val="20"/>
                <w:lang w:eastAsia="zh-CN"/>
              </w:rPr>
              <w:t>N Pacific</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E3F45" w14:textId="77777777" w:rsidR="009C0E49" w:rsidRPr="00C021BF" w:rsidRDefault="009C0E49"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SimSun" w:hAnsi="Times New Roman" w:cs="Times New Roman"/>
                <w:kern w:val="2"/>
                <w:sz w:val="20"/>
                <w:szCs w:val="20"/>
                <w:lang w:eastAsia="zh-CN"/>
              </w:rPr>
              <w:t>LL</w:t>
            </w:r>
          </w:p>
        </w:tc>
        <w:tc>
          <w:tcPr>
            <w:tcW w:w="3487" w:type="pct"/>
            <w:tcBorders>
              <w:top w:val="single" w:sz="4" w:space="0" w:color="auto"/>
              <w:left w:val="single" w:sz="4" w:space="0" w:color="auto"/>
              <w:bottom w:val="single" w:sz="4" w:space="0" w:color="auto"/>
              <w:right w:val="single" w:sz="4" w:space="0" w:color="auto"/>
            </w:tcBorders>
            <w:shd w:val="clear" w:color="auto" w:fill="auto"/>
          </w:tcPr>
          <w:p w14:paraId="4AEE0764" w14:textId="77777777" w:rsidR="00A968B9" w:rsidRPr="00C021BF" w:rsidRDefault="00A968B9" w:rsidP="00935945">
            <w:pPr>
              <w:adjustRightInd w:val="0"/>
              <w:snapToGrid w:val="0"/>
              <w:spacing w:after="0" w:line="240" w:lineRule="auto"/>
              <w:rPr>
                <w:rFonts w:ascii="Times New Roman" w:hAnsi="Times New Roman" w:cs="Times New Roman"/>
                <w:kern w:val="2"/>
                <w:sz w:val="20"/>
                <w:szCs w:val="20"/>
                <w:lang w:eastAsia="ko-KR"/>
              </w:rPr>
            </w:pPr>
          </w:p>
          <w:p w14:paraId="289E728D" w14:textId="77777777" w:rsidR="00935945" w:rsidRPr="00C021BF" w:rsidRDefault="00935945" w:rsidP="00935945">
            <w:pPr>
              <w:adjustRightInd w:val="0"/>
              <w:snapToGrid w:val="0"/>
              <w:spacing w:after="0" w:line="240" w:lineRule="auto"/>
              <w:rPr>
                <w:rFonts w:ascii="Times New Roman" w:hAnsi="Times New Roman" w:cs="Times New Roman"/>
                <w:kern w:val="2"/>
                <w:sz w:val="20"/>
                <w:szCs w:val="20"/>
                <w:lang w:eastAsia="ko-KR"/>
              </w:rPr>
            </w:pPr>
          </w:p>
        </w:tc>
      </w:tr>
      <w:tr w:rsidR="00C021BF" w:rsidRPr="00935945" w14:paraId="1C657927" w14:textId="77777777" w:rsidTr="00C021BF">
        <w:trPr>
          <w:trHeight w:val="210"/>
        </w:trPr>
        <w:tc>
          <w:tcPr>
            <w:tcW w:w="620" w:type="pct"/>
            <w:vMerge w:val="restart"/>
            <w:tcBorders>
              <w:top w:val="single" w:sz="4" w:space="0" w:color="auto"/>
              <w:left w:val="single" w:sz="4" w:space="0" w:color="auto"/>
              <w:right w:val="single" w:sz="4" w:space="0" w:color="auto"/>
            </w:tcBorders>
            <w:shd w:val="clear" w:color="auto" w:fill="auto"/>
            <w:noWrap/>
            <w:vAlign w:val="center"/>
            <w:hideMark/>
          </w:tcPr>
          <w:p w14:paraId="6DD08D44" w14:textId="77777777" w:rsidR="00C021BF" w:rsidRPr="00C021BF" w:rsidRDefault="00C021BF" w:rsidP="00935945">
            <w:pPr>
              <w:adjustRightInd w:val="0"/>
              <w:snapToGrid w:val="0"/>
              <w:spacing w:after="0" w:line="240" w:lineRule="auto"/>
              <w:rPr>
                <w:rFonts w:ascii="Times New Roman" w:eastAsia="Times New Roman" w:hAnsi="Times New Roman" w:cs="Times New Roman"/>
                <w:b/>
                <w:sz w:val="20"/>
                <w:szCs w:val="20"/>
              </w:rPr>
            </w:pPr>
            <w:r w:rsidRPr="00C021BF">
              <w:rPr>
                <w:rFonts w:ascii="Times New Roman" w:eastAsia="Times New Roman" w:hAnsi="Times New Roman" w:cs="Times New Roman"/>
                <w:b/>
                <w:sz w:val="20"/>
                <w:szCs w:val="20"/>
              </w:rPr>
              <w:t>Cook Islands</w:t>
            </w:r>
          </w:p>
        </w:tc>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8687B" w14:textId="77777777" w:rsidR="00C021BF" w:rsidRPr="00C021BF" w:rsidRDefault="00C021BF"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N Pacific</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D1D69" w14:textId="77777777" w:rsidR="00C021BF" w:rsidRPr="00C021BF" w:rsidRDefault="00C021BF"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ALB troll</w:t>
            </w:r>
          </w:p>
        </w:tc>
        <w:tc>
          <w:tcPr>
            <w:tcW w:w="3487" w:type="pct"/>
            <w:tcBorders>
              <w:top w:val="single" w:sz="4" w:space="0" w:color="auto"/>
              <w:left w:val="single" w:sz="4" w:space="0" w:color="auto"/>
              <w:bottom w:val="single" w:sz="4" w:space="0" w:color="auto"/>
              <w:right w:val="single" w:sz="4" w:space="0" w:color="auto"/>
            </w:tcBorders>
            <w:shd w:val="clear" w:color="auto" w:fill="auto"/>
            <w:vAlign w:val="center"/>
          </w:tcPr>
          <w:p w14:paraId="5A3E202E" w14:textId="77777777" w:rsidR="00C021BF" w:rsidRPr="00C021BF" w:rsidRDefault="00C021BF" w:rsidP="00C021BF">
            <w:pPr>
              <w:spacing w:after="0" w:line="240" w:lineRule="auto"/>
              <w:rPr>
                <w:rFonts w:ascii="Times New Roman" w:hAnsi="Times New Roman" w:cs="Times New Roman"/>
                <w:sz w:val="20"/>
                <w:szCs w:val="20"/>
                <w:lang w:eastAsia="ko-KR"/>
              </w:rPr>
            </w:pPr>
            <w:r w:rsidRPr="00C021BF">
              <w:rPr>
                <w:rFonts w:ascii="Times New Roman" w:hAnsi="Times New Roman" w:cs="Times New Roman"/>
                <w:sz w:val="20"/>
                <w:szCs w:val="20"/>
                <w:lang w:eastAsia="ko-KR"/>
              </w:rPr>
              <w:t>Not Applicable, CK has no troll vessels in the fishery</w:t>
            </w:r>
          </w:p>
        </w:tc>
      </w:tr>
      <w:tr w:rsidR="00C021BF" w:rsidRPr="00935945" w14:paraId="0F48D154" w14:textId="77777777" w:rsidTr="00C021BF">
        <w:trPr>
          <w:trHeight w:val="210"/>
        </w:trPr>
        <w:tc>
          <w:tcPr>
            <w:tcW w:w="620" w:type="pct"/>
            <w:vMerge/>
            <w:tcBorders>
              <w:left w:val="single" w:sz="4" w:space="0" w:color="auto"/>
              <w:bottom w:val="single" w:sz="4" w:space="0" w:color="auto"/>
              <w:right w:val="single" w:sz="4" w:space="0" w:color="auto"/>
            </w:tcBorders>
            <w:shd w:val="clear" w:color="auto" w:fill="auto"/>
            <w:noWrap/>
            <w:vAlign w:val="center"/>
            <w:hideMark/>
          </w:tcPr>
          <w:p w14:paraId="7BE58AFB" w14:textId="77777777" w:rsidR="00C021BF" w:rsidRPr="00C021BF" w:rsidRDefault="00C021BF" w:rsidP="00935945">
            <w:pPr>
              <w:adjustRightInd w:val="0"/>
              <w:snapToGrid w:val="0"/>
              <w:spacing w:after="0" w:line="240" w:lineRule="auto"/>
              <w:rPr>
                <w:rFonts w:ascii="Times New Roman" w:eastAsia="Times New Roman" w:hAnsi="Times New Roman" w:cs="Times New Roman"/>
                <w:b/>
                <w:sz w:val="20"/>
                <w:szCs w:val="20"/>
              </w:rPr>
            </w:pPr>
          </w:p>
        </w:tc>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11B9C4" w14:textId="77777777" w:rsidR="00C021BF" w:rsidRPr="00C021BF" w:rsidRDefault="00C021BF"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N Pacific</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07456" w14:textId="77777777" w:rsidR="00C021BF" w:rsidRPr="00C021BF" w:rsidRDefault="00C021BF"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LL</w:t>
            </w:r>
          </w:p>
        </w:tc>
        <w:tc>
          <w:tcPr>
            <w:tcW w:w="3487" w:type="pct"/>
            <w:tcBorders>
              <w:top w:val="single" w:sz="4" w:space="0" w:color="auto"/>
              <w:left w:val="single" w:sz="4" w:space="0" w:color="auto"/>
              <w:bottom w:val="single" w:sz="4" w:space="0" w:color="auto"/>
              <w:right w:val="single" w:sz="4" w:space="0" w:color="auto"/>
            </w:tcBorders>
            <w:vAlign w:val="center"/>
          </w:tcPr>
          <w:p w14:paraId="194BE2CF" w14:textId="77777777" w:rsidR="00C021BF" w:rsidRPr="00C021BF" w:rsidRDefault="00C021BF" w:rsidP="00F773E7">
            <w:pPr>
              <w:spacing w:after="0" w:line="240" w:lineRule="auto"/>
              <w:rPr>
                <w:rFonts w:ascii="Times New Roman" w:hAnsi="Times New Roman" w:cs="Times New Roman"/>
                <w:sz w:val="20"/>
                <w:szCs w:val="20"/>
                <w:lang w:eastAsia="ko-KR"/>
              </w:rPr>
            </w:pPr>
            <w:r w:rsidRPr="00C021BF">
              <w:rPr>
                <w:rFonts w:ascii="Times New Roman" w:hAnsi="Times New Roman" w:cs="Times New Roman"/>
                <w:sz w:val="20"/>
                <w:szCs w:val="20"/>
                <w:lang w:eastAsia="ko-KR"/>
              </w:rPr>
              <w:t>Limited by license</w:t>
            </w:r>
            <w:r w:rsidR="00F773E7">
              <w:rPr>
                <w:rFonts w:ascii="Times New Roman" w:hAnsi="Times New Roman" w:cs="Times New Roman" w:hint="eastAsia"/>
                <w:sz w:val="20"/>
                <w:szCs w:val="20"/>
                <w:lang w:eastAsia="ko-KR"/>
              </w:rPr>
              <w:t>.</w:t>
            </w:r>
            <w:r w:rsidRPr="00C021BF">
              <w:rPr>
                <w:rFonts w:ascii="Times New Roman" w:hAnsi="Times New Roman" w:cs="Times New Roman"/>
                <w:sz w:val="20"/>
                <w:szCs w:val="20"/>
                <w:lang w:eastAsia="ko-KR"/>
              </w:rPr>
              <w:t xml:space="preserve"> </w:t>
            </w:r>
          </w:p>
        </w:tc>
      </w:tr>
      <w:tr w:rsidR="00692928" w:rsidRPr="00935945" w14:paraId="7429C0BD" w14:textId="77777777" w:rsidTr="00C021BF">
        <w:trPr>
          <w:trHeight w:val="210"/>
        </w:trPr>
        <w:tc>
          <w:tcPr>
            <w:tcW w:w="62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934AD8" w14:textId="77777777" w:rsidR="00692928" w:rsidRPr="00C021BF" w:rsidRDefault="00692928" w:rsidP="00935945">
            <w:pPr>
              <w:adjustRightInd w:val="0"/>
              <w:snapToGrid w:val="0"/>
              <w:spacing w:after="0" w:line="240" w:lineRule="auto"/>
              <w:rPr>
                <w:rFonts w:ascii="Times New Roman" w:hAnsi="Times New Roman" w:cs="Times New Roman"/>
                <w:b/>
                <w:sz w:val="20"/>
                <w:szCs w:val="20"/>
                <w:lang w:eastAsia="ko-KR"/>
              </w:rPr>
            </w:pPr>
            <w:r w:rsidRPr="00C021BF">
              <w:rPr>
                <w:rFonts w:ascii="Times New Roman" w:hAnsi="Times New Roman" w:cs="Times New Roman"/>
                <w:b/>
                <w:sz w:val="20"/>
                <w:szCs w:val="20"/>
                <w:lang w:eastAsia="ko-KR"/>
              </w:rPr>
              <w:t>Fiji</w:t>
            </w:r>
          </w:p>
        </w:tc>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AB3DAC" w14:textId="77777777" w:rsidR="00692928" w:rsidRPr="00C021BF" w:rsidRDefault="00692928"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N Pacific</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69DD68" w14:textId="77777777" w:rsidR="00692928" w:rsidRPr="00C021BF" w:rsidRDefault="00692928"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LL</w:t>
            </w:r>
          </w:p>
        </w:tc>
        <w:tc>
          <w:tcPr>
            <w:tcW w:w="3487" w:type="pct"/>
            <w:tcBorders>
              <w:top w:val="single" w:sz="4" w:space="0" w:color="auto"/>
              <w:left w:val="single" w:sz="4" w:space="0" w:color="auto"/>
              <w:bottom w:val="single" w:sz="4" w:space="0" w:color="auto"/>
              <w:right w:val="single" w:sz="4" w:space="0" w:color="auto"/>
            </w:tcBorders>
            <w:shd w:val="clear" w:color="auto" w:fill="auto"/>
          </w:tcPr>
          <w:p w14:paraId="545FA42A" w14:textId="77777777" w:rsidR="00692928" w:rsidRPr="00C021BF" w:rsidRDefault="00692928" w:rsidP="009039C8">
            <w:pPr>
              <w:adjustRightInd w:val="0"/>
              <w:snapToGrid w:val="0"/>
              <w:spacing w:after="0" w:line="240" w:lineRule="auto"/>
              <w:rPr>
                <w:rFonts w:ascii="Times New Roman" w:hAnsi="Times New Roman" w:cs="Times New Roman"/>
                <w:sz w:val="20"/>
                <w:szCs w:val="20"/>
                <w:lang w:eastAsia="ko-KR"/>
              </w:rPr>
            </w:pPr>
            <w:r w:rsidRPr="00C021BF">
              <w:rPr>
                <w:rFonts w:ascii="Times New Roman" w:hAnsi="Times New Roman" w:cs="Times New Roman"/>
                <w:sz w:val="20"/>
                <w:szCs w:val="20"/>
                <w:lang w:eastAsia="ko-KR"/>
              </w:rPr>
              <w:t xml:space="preserve">Vessel Size class &amp; capacity, Licenses and other measures specified in Offshore Fisheries Management </w:t>
            </w:r>
            <w:r w:rsidR="009039C8">
              <w:rPr>
                <w:rFonts w:ascii="Times New Roman" w:hAnsi="Times New Roman" w:cs="Times New Roman" w:hint="eastAsia"/>
                <w:sz w:val="20"/>
                <w:szCs w:val="20"/>
                <w:lang w:eastAsia="ko-KR"/>
              </w:rPr>
              <w:t>Act</w:t>
            </w:r>
            <w:r w:rsidR="009039C8" w:rsidRPr="00C021BF">
              <w:rPr>
                <w:rFonts w:ascii="Times New Roman" w:hAnsi="Times New Roman" w:cs="Times New Roman"/>
                <w:sz w:val="20"/>
                <w:szCs w:val="20"/>
                <w:lang w:eastAsia="ko-KR"/>
              </w:rPr>
              <w:t xml:space="preserve"> </w:t>
            </w:r>
            <w:r w:rsidRPr="00C021BF">
              <w:rPr>
                <w:rFonts w:ascii="Times New Roman" w:hAnsi="Times New Roman" w:cs="Times New Roman"/>
                <w:sz w:val="20"/>
                <w:szCs w:val="20"/>
                <w:lang w:eastAsia="ko-KR"/>
              </w:rPr>
              <w:t>2012 &amp; Offshore Fisheries Management Regulation 2014 and National Strategy for Fiji Fishing Vessels Operating in Areas Beyond National Jurisdiction.</w:t>
            </w:r>
          </w:p>
        </w:tc>
      </w:tr>
      <w:tr w:rsidR="00DA4E63" w:rsidRPr="00935945" w14:paraId="0E5F21D3" w14:textId="77777777" w:rsidTr="00C021BF">
        <w:trPr>
          <w:trHeight w:val="210"/>
        </w:trPr>
        <w:tc>
          <w:tcPr>
            <w:tcW w:w="620" w:type="pct"/>
            <w:vMerge w:val="restart"/>
            <w:tcBorders>
              <w:top w:val="single" w:sz="4" w:space="0" w:color="auto"/>
              <w:left w:val="single" w:sz="4" w:space="0" w:color="auto"/>
              <w:right w:val="single" w:sz="4" w:space="0" w:color="auto"/>
            </w:tcBorders>
            <w:shd w:val="clear" w:color="auto" w:fill="auto"/>
            <w:noWrap/>
            <w:vAlign w:val="center"/>
            <w:hideMark/>
          </w:tcPr>
          <w:p w14:paraId="00D3F891" w14:textId="77777777" w:rsidR="00DA4E63" w:rsidRPr="00C021BF" w:rsidRDefault="00DA4E63" w:rsidP="00935945">
            <w:pPr>
              <w:adjustRightInd w:val="0"/>
              <w:snapToGrid w:val="0"/>
              <w:spacing w:after="0" w:line="240" w:lineRule="auto"/>
              <w:rPr>
                <w:rFonts w:ascii="Times New Roman" w:hAnsi="Times New Roman" w:cs="Times New Roman"/>
                <w:b/>
                <w:sz w:val="20"/>
                <w:szCs w:val="20"/>
                <w:lang w:eastAsia="ko-KR"/>
              </w:rPr>
            </w:pPr>
            <w:r w:rsidRPr="00C021BF">
              <w:rPr>
                <w:rFonts w:ascii="Times New Roman" w:eastAsia="Times New Roman" w:hAnsi="Times New Roman" w:cs="Times New Roman"/>
                <w:b/>
                <w:sz w:val="20"/>
                <w:szCs w:val="20"/>
              </w:rPr>
              <w:t>Japan</w:t>
            </w:r>
          </w:p>
        </w:tc>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38759" w14:textId="77777777" w:rsidR="00DA4E63" w:rsidRPr="00C021BF" w:rsidRDefault="00DA4E63"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CA only</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C55C6" w14:textId="77777777" w:rsidR="00DA4E63" w:rsidRPr="00C021BF" w:rsidRDefault="00DA4E63"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LL Coast</w:t>
            </w:r>
          </w:p>
        </w:tc>
        <w:tc>
          <w:tcPr>
            <w:tcW w:w="3487" w:type="pct"/>
            <w:tcBorders>
              <w:top w:val="single" w:sz="4" w:space="0" w:color="auto"/>
              <w:left w:val="single" w:sz="4" w:space="0" w:color="auto"/>
              <w:bottom w:val="single" w:sz="4" w:space="0" w:color="auto"/>
              <w:right w:val="single" w:sz="4" w:space="0" w:color="auto"/>
            </w:tcBorders>
            <w:shd w:val="clear" w:color="auto" w:fill="auto"/>
            <w:vAlign w:val="center"/>
          </w:tcPr>
          <w:p w14:paraId="6B935635" w14:textId="77777777" w:rsidR="00DA4E63" w:rsidRPr="00C021BF" w:rsidRDefault="00DA4E63" w:rsidP="00935945">
            <w:pPr>
              <w:adjustRightInd w:val="0"/>
              <w:snapToGrid w:val="0"/>
              <w:spacing w:after="0" w:line="240" w:lineRule="auto"/>
              <w:rPr>
                <w:rFonts w:ascii="Times New Roman" w:hAnsi="Times New Roman" w:cs="Times New Roman"/>
                <w:sz w:val="20"/>
                <w:szCs w:val="20"/>
                <w:lang w:eastAsia="ko-KR"/>
              </w:rPr>
            </w:pPr>
            <w:r w:rsidRPr="00C021BF">
              <w:rPr>
                <w:rFonts w:ascii="Times New Roman" w:eastAsia="MS Mincho" w:hAnsi="Times New Roman" w:cs="Times New Roman"/>
                <w:sz w:val="20"/>
                <w:szCs w:val="20"/>
              </w:rPr>
              <w:t>The number of fishing vessels is limited by the license system.</w:t>
            </w:r>
          </w:p>
        </w:tc>
      </w:tr>
      <w:tr w:rsidR="00DA4E63" w:rsidRPr="00935945" w14:paraId="16C816B8" w14:textId="77777777" w:rsidTr="00C021BF">
        <w:trPr>
          <w:trHeight w:val="210"/>
        </w:trPr>
        <w:tc>
          <w:tcPr>
            <w:tcW w:w="620" w:type="pct"/>
            <w:vMerge/>
            <w:tcBorders>
              <w:left w:val="single" w:sz="4" w:space="0" w:color="auto"/>
              <w:right w:val="single" w:sz="4" w:space="0" w:color="auto"/>
            </w:tcBorders>
            <w:shd w:val="clear" w:color="auto" w:fill="auto"/>
            <w:noWrap/>
            <w:vAlign w:val="center"/>
            <w:hideMark/>
          </w:tcPr>
          <w:p w14:paraId="72A144C9" w14:textId="77777777" w:rsidR="00DA4E63" w:rsidRPr="00C021BF" w:rsidRDefault="00DA4E63" w:rsidP="00935945">
            <w:pPr>
              <w:adjustRightInd w:val="0"/>
              <w:snapToGrid w:val="0"/>
              <w:spacing w:after="0" w:line="240" w:lineRule="auto"/>
              <w:rPr>
                <w:rFonts w:ascii="Times New Roman" w:eastAsia="Times New Roman" w:hAnsi="Times New Roman" w:cs="Times New Roman"/>
                <w:b/>
                <w:sz w:val="20"/>
                <w:szCs w:val="20"/>
              </w:rPr>
            </w:pPr>
          </w:p>
        </w:tc>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8C882" w14:textId="77777777" w:rsidR="00DA4E63" w:rsidRPr="00C021BF" w:rsidRDefault="00DA4E63" w:rsidP="00935945">
            <w:pPr>
              <w:adjustRightInd w:val="0"/>
              <w:snapToGrid w:val="0"/>
              <w:spacing w:after="0" w:line="240" w:lineRule="auto"/>
              <w:rPr>
                <w:rFonts w:ascii="Times New Roman" w:eastAsia="Times New Roman" w:hAnsi="Times New Roman" w:cs="Times New Roman"/>
                <w:sz w:val="20"/>
                <w:szCs w:val="20"/>
              </w:rPr>
            </w:pP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90F5E0" w14:textId="77777777" w:rsidR="00DA4E63" w:rsidRPr="00C021BF" w:rsidRDefault="00DA4E63"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LL DW</w:t>
            </w:r>
          </w:p>
        </w:tc>
        <w:tc>
          <w:tcPr>
            <w:tcW w:w="3487" w:type="pct"/>
            <w:tcBorders>
              <w:top w:val="single" w:sz="4" w:space="0" w:color="auto"/>
              <w:left w:val="single" w:sz="4" w:space="0" w:color="auto"/>
              <w:bottom w:val="single" w:sz="4" w:space="0" w:color="auto"/>
              <w:right w:val="single" w:sz="4" w:space="0" w:color="auto"/>
            </w:tcBorders>
            <w:shd w:val="clear" w:color="auto" w:fill="auto"/>
            <w:vAlign w:val="center"/>
          </w:tcPr>
          <w:p w14:paraId="16355344" w14:textId="77777777" w:rsidR="00DA4E63" w:rsidRPr="00C021BF" w:rsidRDefault="00DA4E63" w:rsidP="00935945">
            <w:pPr>
              <w:adjustRightInd w:val="0"/>
              <w:snapToGrid w:val="0"/>
              <w:spacing w:after="0" w:line="240" w:lineRule="auto"/>
              <w:rPr>
                <w:rFonts w:ascii="Times New Roman" w:hAnsi="Times New Roman" w:cs="Times New Roman"/>
                <w:sz w:val="20"/>
                <w:szCs w:val="20"/>
                <w:lang w:eastAsia="ko-KR"/>
              </w:rPr>
            </w:pPr>
            <w:r w:rsidRPr="00C021BF">
              <w:rPr>
                <w:rFonts w:ascii="Times New Roman" w:eastAsia="MS Mincho" w:hAnsi="Times New Roman" w:cs="Times New Roman"/>
                <w:sz w:val="20"/>
                <w:szCs w:val="20"/>
              </w:rPr>
              <w:t>The number of fishing vessels is limited by the license system.</w:t>
            </w:r>
          </w:p>
        </w:tc>
      </w:tr>
      <w:tr w:rsidR="00DA4E63" w:rsidRPr="00935945" w14:paraId="31921600" w14:textId="77777777" w:rsidTr="00C021BF">
        <w:trPr>
          <w:trHeight w:val="210"/>
        </w:trPr>
        <w:tc>
          <w:tcPr>
            <w:tcW w:w="620" w:type="pct"/>
            <w:vMerge/>
            <w:tcBorders>
              <w:left w:val="single" w:sz="4" w:space="0" w:color="auto"/>
              <w:bottom w:val="single" w:sz="4" w:space="0" w:color="auto"/>
              <w:right w:val="single" w:sz="4" w:space="0" w:color="auto"/>
            </w:tcBorders>
            <w:shd w:val="clear" w:color="auto" w:fill="auto"/>
            <w:noWrap/>
            <w:vAlign w:val="center"/>
            <w:hideMark/>
          </w:tcPr>
          <w:p w14:paraId="151C6178" w14:textId="77777777" w:rsidR="00DA4E63" w:rsidRPr="00C021BF" w:rsidRDefault="00DA4E63" w:rsidP="00935945">
            <w:pPr>
              <w:adjustRightInd w:val="0"/>
              <w:snapToGrid w:val="0"/>
              <w:spacing w:after="0" w:line="240" w:lineRule="auto"/>
              <w:rPr>
                <w:rFonts w:ascii="Times New Roman" w:eastAsia="Times New Roman" w:hAnsi="Times New Roman" w:cs="Times New Roman"/>
                <w:b/>
                <w:sz w:val="20"/>
                <w:szCs w:val="20"/>
              </w:rPr>
            </w:pPr>
          </w:p>
        </w:tc>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3FD26" w14:textId="77777777" w:rsidR="00DA4E63" w:rsidRPr="00C021BF" w:rsidRDefault="00DA4E63" w:rsidP="00935945">
            <w:pPr>
              <w:adjustRightInd w:val="0"/>
              <w:snapToGrid w:val="0"/>
              <w:spacing w:after="0" w:line="240" w:lineRule="auto"/>
              <w:rPr>
                <w:rFonts w:ascii="Times New Roman" w:eastAsia="Times New Roman" w:hAnsi="Times New Roman" w:cs="Times New Roman"/>
                <w:sz w:val="20"/>
                <w:szCs w:val="20"/>
              </w:rPr>
            </w:pP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A3A2B9" w14:textId="77777777" w:rsidR="00DA4E63" w:rsidRPr="00C021BF" w:rsidRDefault="00DA4E63"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PL DW</w:t>
            </w:r>
          </w:p>
        </w:tc>
        <w:tc>
          <w:tcPr>
            <w:tcW w:w="3487" w:type="pct"/>
            <w:tcBorders>
              <w:top w:val="single" w:sz="4" w:space="0" w:color="auto"/>
              <w:left w:val="single" w:sz="4" w:space="0" w:color="auto"/>
              <w:bottom w:val="single" w:sz="4" w:space="0" w:color="auto"/>
              <w:right w:val="single" w:sz="4" w:space="0" w:color="auto"/>
            </w:tcBorders>
            <w:shd w:val="clear" w:color="auto" w:fill="auto"/>
            <w:vAlign w:val="center"/>
          </w:tcPr>
          <w:p w14:paraId="7FA68039" w14:textId="77777777" w:rsidR="00DA4E63" w:rsidRPr="00C021BF" w:rsidRDefault="00DA4E63" w:rsidP="00935945">
            <w:pPr>
              <w:adjustRightInd w:val="0"/>
              <w:snapToGrid w:val="0"/>
              <w:spacing w:after="0" w:line="240" w:lineRule="auto"/>
              <w:rPr>
                <w:rFonts w:ascii="Times New Roman" w:hAnsi="Times New Roman" w:cs="Times New Roman"/>
                <w:sz w:val="20"/>
                <w:szCs w:val="20"/>
                <w:lang w:eastAsia="ko-KR"/>
              </w:rPr>
            </w:pPr>
            <w:r w:rsidRPr="00C021BF">
              <w:rPr>
                <w:rFonts w:ascii="Times New Roman" w:eastAsia="MS Mincho" w:hAnsi="Times New Roman" w:cs="Times New Roman"/>
                <w:sz w:val="20"/>
                <w:szCs w:val="20"/>
              </w:rPr>
              <w:t>The number of fishing vessels is limited by the license system.</w:t>
            </w:r>
          </w:p>
        </w:tc>
      </w:tr>
      <w:tr w:rsidR="00935945" w:rsidRPr="00935945" w14:paraId="76B0B03B" w14:textId="77777777" w:rsidTr="00C021BF">
        <w:trPr>
          <w:trHeight w:val="64"/>
        </w:trPr>
        <w:tc>
          <w:tcPr>
            <w:tcW w:w="6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2CB40" w14:textId="77777777" w:rsidR="00935945" w:rsidRPr="00C021BF" w:rsidRDefault="00935945" w:rsidP="00935945">
            <w:pPr>
              <w:adjustRightInd w:val="0"/>
              <w:snapToGrid w:val="0"/>
              <w:spacing w:after="0" w:line="240" w:lineRule="auto"/>
              <w:rPr>
                <w:rFonts w:ascii="Times New Roman" w:hAnsi="Times New Roman" w:cs="Times New Roman"/>
                <w:b/>
                <w:sz w:val="20"/>
                <w:szCs w:val="20"/>
                <w:lang w:eastAsia="ko-KR"/>
              </w:rPr>
            </w:pPr>
            <w:r w:rsidRPr="00C021BF">
              <w:rPr>
                <w:rFonts w:ascii="Times New Roman" w:eastAsia="Times New Roman" w:hAnsi="Times New Roman" w:cs="Times New Roman"/>
                <w:b/>
                <w:sz w:val="20"/>
                <w:szCs w:val="20"/>
              </w:rPr>
              <w:lastRenderedPageBreak/>
              <w:t>Korea</w:t>
            </w:r>
          </w:p>
        </w:tc>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C3A82" w14:textId="77777777" w:rsidR="00935945" w:rsidRPr="00C021BF" w:rsidRDefault="00935945"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CA only</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FD420E" w14:textId="77777777" w:rsidR="00935945" w:rsidRPr="00C021BF" w:rsidRDefault="00935945"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LL DW</w:t>
            </w:r>
          </w:p>
        </w:tc>
        <w:tc>
          <w:tcPr>
            <w:tcW w:w="3487" w:type="pct"/>
            <w:tcBorders>
              <w:top w:val="single" w:sz="4" w:space="0" w:color="auto"/>
              <w:left w:val="single" w:sz="4" w:space="0" w:color="auto"/>
              <w:bottom w:val="single" w:sz="4" w:space="0" w:color="auto"/>
              <w:right w:val="single" w:sz="4" w:space="0" w:color="auto"/>
            </w:tcBorders>
            <w:shd w:val="clear" w:color="auto" w:fill="auto"/>
          </w:tcPr>
          <w:p w14:paraId="5CDBC8BC" w14:textId="77777777" w:rsidR="00935945" w:rsidRPr="00C021BF" w:rsidRDefault="00935945" w:rsidP="002F3FDA">
            <w:pPr>
              <w:spacing w:after="0" w:line="240" w:lineRule="auto"/>
              <w:rPr>
                <w:rFonts w:ascii="Times New Roman" w:hAnsi="Times New Roman" w:cs="Times New Roman"/>
                <w:sz w:val="20"/>
                <w:szCs w:val="20"/>
                <w:lang w:eastAsia="ko-KR"/>
              </w:rPr>
            </w:pPr>
            <w:r w:rsidRPr="00C021BF">
              <w:rPr>
                <w:rFonts w:ascii="Times New Roman" w:hAnsi="Times New Roman" w:cs="Times New Roman"/>
                <w:sz w:val="20"/>
                <w:szCs w:val="20"/>
                <w:lang w:eastAsia="ko-KR"/>
              </w:rPr>
              <w:t xml:space="preserve">There has been no Korean flagged fishing vessel targeting for N.ALB. However, all authorized fishing vessels operating in the CA are required to report their catches including non-targeting species daily via the e-reporting system. </w:t>
            </w:r>
          </w:p>
        </w:tc>
      </w:tr>
      <w:tr w:rsidR="009C0E49" w:rsidRPr="00935945" w14:paraId="1DA73B16" w14:textId="77777777" w:rsidTr="00C021BF">
        <w:trPr>
          <w:trHeight w:val="210"/>
        </w:trPr>
        <w:tc>
          <w:tcPr>
            <w:tcW w:w="6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5C2C3" w14:textId="77777777" w:rsidR="009C0E49" w:rsidRPr="00C021BF" w:rsidRDefault="009C0E49" w:rsidP="00935945">
            <w:pPr>
              <w:adjustRightInd w:val="0"/>
              <w:snapToGrid w:val="0"/>
              <w:spacing w:after="0" w:line="240" w:lineRule="auto"/>
              <w:rPr>
                <w:rFonts w:ascii="Times New Roman" w:eastAsia="Times New Roman" w:hAnsi="Times New Roman" w:cs="Times New Roman"/>
                <w:b/>
                <w:sz w:val="20"/>
                <w:szCs w:val="20"/>
              </w:rPr>
            </w:pPr>
            <w:r w:rsidRPr="00C021BF">
              <w:rPr>
                <w:rFonts w:ascii="Times New Roman" w:eastAsia="Times New Roman" w:hAnsi="Times New Roman" w:cs="Times New Roman"/>
                <w:b/>
                <w:sz w:val="20"/>
                <w:szCs w:val="20"/>
              </w:rPr>
              <w:t>Philippines</w:t>
            </w:r>
          </w:p>
        </w:tc>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DB272" w14:textId="77777777" w:rsidR="009C0E49" w:rsidRPr="00C021BF" w:rsidRDefault="00733D54" w:rsidP="00935945">
            <w:pPr>
              <w:adjustRightInd w:val="0"/>
              <w:snapToGrid w:val="0"/>
              <w:spacing w:after="0" w:line="240" w:lineRule="auto"/>
              <w:rPr>
                <w:rFonts w:ascii="Times New Roman" w:hAnsi="Times New Roman" w:cs="Times New Roman"/>
                <w:sz w:val="20"/>
                <w:szCs w:val="20"/>
                <w:lang w:eastAsia="ko-KR"/>
              </w:rPr>
            </w:pPr>
            <w:r w:rsidRPr="00C021BF">
              <w:rPr>
                <w:rFonts w:ascii="Times New Roman" w:hAnsi="Times New Roman" w:cs="Times New Roman"/>
                <w:sz w:val="20"/>
                <w:szCs w:val="20"/>
                <w:lang w:eastAsia="ko-KR"/>
              </w:rPr>
              <w:t>-</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E37FC7" w14:textId="77777777" w:rsidR="009C0E49" w:rsidRPr="00C021BF" w:rsidRDefault="00733D54" w:rsidP="00935945">
            <w:pPr>
              <w:adjustRightInd w:val="0"/>
              <w:snapToGrid w:val="0"/>
              <w:spacing w:after="0" w:line="240" w:lineRule="auto"/>
              <w:rPr>
                <w:rFonts w:ascii="Times New Roman" w:hAnsi="Times New Roman" w:cs="Times New Roman"/>
                <w:sz w:val="20"/>
                <w:szCs w:val="20"/>
                <w:lang w:eastAsia="ko-KR"/>
              </w:rPr>
            </w:pPr>
            <w:r w:rsidRPr="00C021BF">
              <w:rPr>
                <w:rFonts w:ascii="Times New Roman" w:hAnsi="Times New Roman" w:cs="Times New Roman"/>
                <w:sz w:val="20"/>
                <w:szCs w:val="20"/>
                <w:lang w:eastAsia="ko-KR"/>
              </w:rPr>
              <w:t>-</w:t>
            </w:r>
          </w:p>
        </w:tc>
        <w:tc>
          <w:tcPr>
            <w:tcW w:w="3487" w:type="pct"/>
            <w:tcBorders>
              <w:top w:val="single" w:sz="4" w:space="0" w:color="auto"/>
              <w:left w:val="single" w:sz="4" w:space="0" w:color="auto"/>
              <w:bottom w:val="single" w:sz="4" w:space="0" w:color="auto"/>
              <w:right w:val="single" w:sz="4" w:space="0" w:color="auto"/>
            </w:tcBorders>
            <w:shd w:val="clear" w:color="auto" w:fill="auto"/>
          </w:tcPr>
          <w:p w14:paraId="50A9D041" w14:textId="77777777" w:rsidR="00A968B9" w:rsidRPr="00C021BF" w:rsidRDefault="00733D54" w:rsidP="00935945">
            <w:pPr>
              <w:adjustRightInd w:val="0"/>
              <w:snapToGrid w:val="0"/>
              <w:spacing w:after="0" w:line="240" w:lineRule="auto"/>
              <w:rPr>
                <w:rFonts w:ascii="Times New Roman" w:hAnsi="Times New Roman" w:cs="Times New Roman"/>
                <w:sz w:val="20"/>
                <w:szCs w:val="20"/>
                <w:lang w:eastAsia="ko-KR"/>
              </w:rPr>
            </w:pPr>
            <w:r w:rsidRPr="00C021BF">
              <w:rPr>
                <w:rFonts w:ascii="Times New Roman" w:hAnsi="Times New Roman" w:cs="Times New Roman"/>
                <w:sz w:val="20"/>
                <w:szCs w:val="20"/>
                <w:lang w:eastAsia="ko-KR"/>
              </w:rPr>
              <w:t>Not applicable</w:t>
            </w:r>
          </w:p>
        </w:tc>
      </w:tr>
      <w:tr w:rsidR="006715B1" w:rsidRPr="00935945" w14:paraId="47B4CB0B" w14:textId="77777777" w:rsidTr="00C021BF">
        <w:trPr>
          <w:trHeight w:val="210"/>
        </w:trPr>
        <w:tc>
          <w:tcPr>
            <w:tcW w:w="6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27CEE" w14:textId="77777777" w:rsidR="006715B1" w:rsidRPr="00C021BF" w:rsidRDefault="006715B1" w:rsidP="00935945">
            <w:pPr>
              <w:adjustRightInd w:val="0"/>
              <w:snapToGrid w:val="0"/>
              <w:spacing w:after="0" w:line="240" w:lineRule="auto"/>
              <w:rPr>
                <w:rFonts w:ascii="Times New Roman" w:hAnsi="Times New Roman" w:cs="Times New Roman"/>
                <w:b/>
                <w:sz w:val="20"/>
                <w:szCs w:val="20"/>
                <w:lang w:eastAsia="ko-KR"/>
              </w:rPr>
            </w:pPr>
            <w:r w:rsidRPr="00C021BF">
              <w:rPr>
                <w:rFonts w:ascii="Times New Roman" w:eastAsia="Times New Roman" w:hAnsi="Times New Roman" w:cs="Times New Roman"/>
                <w:b/>
                <w:sz w:val="20"/>
                <w:szCs w:val="20"/>
              </w:rPr>
              <w:t>Chinese Taipei</w:t>
            </w:r>
          </w:p>
        </w:tc>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CF8A4F" w14:textId="77777777" w:rsidR="006715B1" w:rsidRPr="00C021BF" w:rsidRDefault="006715B1"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N Pacific</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9B5FD" w14:textId="77777777" w:rsidR="006715B1" w:rsidRPr="00C021BF" w:rsidRDefault="006715B1"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ALB LL</w:t>
            </w:r>
          </w:p>
        </w:tc>
        <w:tc>
          <w:tcPr>
            <w:tcW w:w="3487" w:type="pct"/>
            <w:tcBorders>
              <w:top w:val="single" w:sz="4" w:space="0" w:color="auto"/>
              <w:left w:val="single" w:sz="4" w:space="0" w:color="auto"/>
              <w:bottom w:val="single" w:sz="4" w:space="0" w:color="auto"/>
              <w:right w:val="single" w:sz="4" w:space="0" w:color="auto"/>
            </w:tcBorders>
            <w:shd w:val="clear" w:color="auto" w:fill="auto"/>
          </w:tcPr>
          <w:p w14:paraId="67C79B13" w14:textId="77777777" w:rsidR="006715B1" w:rsidRPr="00C021BF" w:rsidRDefault="006715B1" w:rsidP="00935945">
            <w:pPr>
              <w:pStyle w:val="ListParagraph"/>
              <w:numPr>
                <w:ilvl w:val="0"/>
                <w:numId w:val="7"/>
              </w:numPr>
              <w:adjustRightInd w:val="0"/>
              <w:snapToGrid w:val="0"/>
              <w:spacing w:after="0" w:line="240" w:lineRule="auto"/>
              <w:ind w:left="137" w:hanging="142"/>
              <w:contextualSpacing w:val="0"/>
              <w:rPr>
                <w:rFonts w:ascii="Times New Roman" w:eastAsia="PMingLiU" w:hAnsi="Times New Roman" w:cs="Times New Roman"/>
                <w:sz w:val="20"/>
                <w:szCs w:val="20"/>
                <w:lang w:eastAsia="zh-TW"/>
              </w:rPr>
            </w:pPr>
            <w:r w:rsidRPr="00C021BF">
              <w:rPr>
                <w:rFonts w:ascii="Times New Roman" w:eastAsia="PMingLiU" w:hAnsi="Times New Roman" w:cs="Times New Roman"/>
                <w:sz w:val="20"/>
                <w:szCs w:val="20"/>
                <w:lang w:eastAsia="zh-TW"/>
              </w:rPr>
              <w:t>We have limited the number of our fishing vessels fishing for North Pacific albacore to stay below 25 since CMM 2005-03 was implemented. The vessel number is controlled when we issue the fishing permit every year.</w:t>
            </w:r>
          </w:p>
          <w:p w14:paraId="6F9524E1" w14:textId="77777777" w:rsidR="006715B1" w:rsidRPr="00C021BF" w:rsidRDefault="00C35B8D" w:rsidP="00935945">
            <w:pPr>
              <w:pStyle w:val="ListParagraph"/>
              <w:numPr>
                <w:ilvl w:val="0"/>
                <w:numId w:val="7"/>
              </w:numPr>
              <w:adjustRightInd w:val="0"/>
              <w:snapToGrid w:val="0"/>
              <w:spacing w:after="0" w:line="240" w:lineRule="auto"/>
              <w:ind w:left="137" w:hanging="142"/>
              <w:contextualSpacing w:val="0"/>
              <w:rPr>
                <w:rFonts w:ascii="Times New Roman" w:eastAsia="PMingLiU" w:hAnsi="Times New Roman" w:cs="Times New Roman"/>
                <w:sz w:val="20"/>
                <w:szCs w:val="20"/>
                <w:lang w:eastAsia="zh-TW"/>
              </w:rPr>
            </w:pPr>
            <w:r w:rsidRPr="00C021BF">
              <w:rPr>
                <w:rFonts w:ascii="Times New Roman" w:eastAsia="PMingLiU" w:hAnsi="Times New Roman" w:cs="Times New Roman"/>
                <w:sz w:val="20"/>
                <w:szCs w:val="20"/>
                <w:lang w:eastAsia="zh-TW"/>
              </w:rPr>
              <w:t>For other fishing vessels that are not allowed to fishing for North Pacific albacore, their bycatches of this albacore would be monitored to stay below certain ratio</w:t>
            </w:r>
          </w:p>
        </w:tc>
      </w:tr>
      <w:tr w:rsidR="00C35B8D" w:rsidRPr="00935945" w14:paraId="52B24764" w14:textId="77777777" w:rsidTr="00C021BF">
        <w:trPr>
          <w:trHeight w:val="255"/>
        </w:trPr>
        <w:tc>
          <w:tcPr>
            <w:tcW w:w="620" w:type="pct"/>
            <w:vMerge w:val="restart"/>
            <w:tcBorders>
              <w:top w:val="single" w:sz="4" w:space="0" w:color="auto"/>
              <w:left w:val="single" w:sz="4" w:space="0" w:color="auto"/>
              <w:right w:val="single" w:sz="4" w:space="0" w:color="auto"/>
            </w:tcBorders>
            <w:shd w:val="clear" w:color="auto" w:fill="auto"/>
            <w:noWrap/>
            <w:vAlign w:val="center"/>
            <w:hideMark/>
          </w:tcPr>
          <w:p w14:paraId="7DDE2FD9" w14:textId="77777777" w:rsidR="00C35B8D" w:rsidRPr="00C021BF" w:rsidRDefault="00C35B8D" w:rsidP="00935945">
            <w:pPr>
              <w:adjustRightInd w:val="0"/>
              <w:snapToGrid w:val="0"/>
              <w:spacing w:after="0" w:line="240" w:lineRule="auto"/>
              <w:rPr>
                <w:rFonts w:ascii="Times New Roman" w:eastAsia="Times New Roman" w:hAnsi="Times New Roman" w:cs="Times New Roman"/>
                <w:b/>
                <w:sz w:val="20"/>
                <w:szCs w:val="20"/>
              </w:rPr>
            </w:pPr>
            <w:r w:rsidRPr="00C021BF">
              <w:rPr>
                <w:rFonts w:ascii="Times New Roman" w:eastAsia="Times New Roman" w:hAnsi="Times New Roman" w:cs="Times New Roman"/>
                <w:b/>
                <w:sz w:val="20"/>
                <w:szCs w:val="20"/>
              </w:rPr>
              <w:t>USA</w:t>
            </w:r>
          </w:p>
        </w:tc>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E8347" w14:textId="77777777" w:rsidR="00C35B8D" w:rsidRPr="00C021BF" w:rsidRDefault="00C35B8D"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N Pacific</w:t>
            </w:r>
          </w:p>
        </w:tc>
        <w:tc>
          <w:tcPr>
            <w:tcW w:w="4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5F26EB" w14:textId="77777777" w:rsidR="00C35B8D" w:rsidRPr="00C021BF" w:rsidRDefault="00C35B8D"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ALB troll</w:t>
            </w:r>
          </w:p>
        </w:tc>
        <w:tc>
          <w:tcPr>
            <w:tcW w:w="3487" w:type="pct"/>
            <w:tcBorders>
              <w:top w:val="single" w:sz="4" w:space="0" w:color="auto"/>
              <w:left w:val="single" w:sz="4" w:space="0" w:color="auto"/>
              <w:bottom w:val="single" w:sz="4" w:space="0" w:color="auto"/>
              <w:right w:val="single" w:sz="4" w:space="0" w:color="auto"/>
            </w:tcBorders>
            <w:shd w:val="clear" w:color="auto" w:fill="auto"/>
          </w:tcPr>
          <w:p w14:paraId="2B64BCF8" w14:textId="77777777" w:rsidR="00C35B8D" w:rsidRPr="00C021BF" w:rsidRDefault="00C35B8D" w:rsidP="00935945">
            <w:pPr>
              <w:adjustRightInd w:val="0"/>
              <w:snapToGrid w:val="0"/>
              <w:spacing w:after="0" w:line="240" w:lineRule="auto"/>
              <w:rPr>
                <w:rFonts w:ascii="Times New Roman" w:hAnsi="Times New Roman" w:cs="Times New Roman"/>
                <w:sz w:val="20"/>
                <w:szCs w:val="20"/>
                <w:lang w:eastAsia="ko-KR"/>
              </w:rPr>
            </w:pPr>
            <w:r w:rsidRPr="00C021BF">
              <w:rPr>
                <w:rFonts w:ascii="Times New Roman" w:eastAsia="Times New Roman" w:hAnsi="Times New Roman" w:cs="Times New Roman"/>
                <w:color w:val="000000"/>
                <w:sz w:val="20"/>
                <w:szCs w:val="20"/>
              </w:rPr>
              <w:t>The United States has a single fleet that fishes for North Pacific albacore in the Convention Area: the albacore troll fleet is based out of the U.S. West Coast. The albacore troll fleet is not currently subject to effort or catch controls, but permitting, VMS, and reporting (through vessel logbooks) requirements enable the United States to monitor the fishery, including levels of participation, fishing effort and catches. The United States will continue to monitor fishing effort and implement any controls needed to comply with paragraph 2 of the CMM, as well as with relevant decisions adopted in other RFMOs (IATTC).</w:t>
            </w:r>
          </w:p>
        </w:tc>
      </w:tr>
      <w:tr w:rsidR="00C35B8D" w:rsidRPr="00935945" w14:paraId="250BADEF" w14:textId="77777777" w:rsidTr="00C021BF">
        <w:trPr>
          <w:trHeight w:val="255"/>
        </w:trPr>
        <w:tc>
          <w:tcPr>
            <w:tcW w:w="620" w:type="pct"/>
            <w:vMerge/>
            <w:tcBorders>
              <w:left w:val="single" w:sz="4" w:space="0" w:color="auto"/>
              <w:bottom w:val="single" w:sz="4" w:space="0" w:color="auto"/>
              <w:right w:val="single" w:sz="4" w:space="0" w:color="auto"/>
            </w:tcBorders>
            <w:shd w:val="clear" w:color="auto" w:fill="D9D9D9" w:themeFill="background1" w:themeFillShade="D9"/>
            <w:noWrap/>
            <w:vAlign w:val="center"/>
          </w:tcPr>
          <w:p w14:paraId="1C69A43E" w14:textId="77777777" w:rsidR="00C35B8D" w:rsidRPr="00C021BF" w:rsidRDefault="00C35B8D" w:rsidP="00935945">
            <w:pPr>
              <w:adjustRightInd w:val="0"/>
              <w:snapToGrid w:val="0"/>
              <w:spacing w:after="0" w:line="240" w:lineRule="auto"/>
              <w:rPr>
                <w:rFonts w:ascii="Times New Roman" w:eastAsia="Times New Roman" w:hAnsi="Times New Roman" w:cs="Times New Roman"/>
                <w:b/>
                <w:sz w:val="20"/>
                <w:szCs w:val="20"/>
              </w:rPr>
            </w:pPr>
          </w:p>
        </w:tc>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CE9AFE" w14:textId="77777777" w:rsidR="00C35B8D" w:rsidRPr="00C021BF" w:rsidRDefault="00C35B8D"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CA only</w:t>
            </w:r>
          </w:p>
        </w:tc>
        <w:tc>
          <w:tcPr>
            <w:tcW w:w="423" w:type="pct"/>
            <w:tcBorders>
              <w:top w:val="single" w:sz="4" w:space="0" w:color="auto"/>
              <w:left w:val="single" w:sz="4" w:space="0" w:color="auto"/>
              <w:bottom w:val="single" w:sz="4" w:space="0" w:color="auto"/>
              <w:right w:val="single" w:sz="4" w:space="0" w:color="auto"/>
            </w:tcBorders>
            <w:shd w:val="clear" w:color="auto" w:fill="auto"/>
            <w:vAlign w:val="center"/>
          </w:tcPr>
          <w:p w14:paraId="601CCC27" w14:textId="77777777" w:rsidR="00C35B8D" w:rsidRPr="00C021BF" w:rsidRDefault="00C35B8D"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ALB troll</w:t>
            </w:r>
          </w:p>
        </w:tc>
        <w:tc>
          <w:tcPr>
            <w:tcW w:w="3487" w:type="pct"/>
            <w:tcBorders>
              <w:top w:val="single" w:sz="4" w:space="0" w:color="auto"/>
              <w:left w:val="single" w:sz="4" w:space="0" w:color="auto"/>
              <w:bottom w:val="single" w:sz="4" w:space="0" w:color="auto"/>
              <w:right w:val="single" w:sz="4" w:space="0" w:color="auto"/>
            </w:tcBorders>
            <w:shd w:val="clear" w:color="auto" w:fill="auto"/>
          </w:tcPr>
          <w:p w14:paraId="4BD0D1C1" w14:textId="77777777" w:rsidR="00C35B8D" w:rsidRPr="00C021BF" w:rsidRDefault="00C35B8D" w:rsidP="00935945">
            <w:pPr>
              <w:adjustRightInd w:val="0"/>
              <w:snapToGrid w:val="0"/>
              <w:spacing w:after="0" w:line="240" w:lineRule="auto"/>
              <w:rPr>
                <w:rFonts w:ascii="Times New Roman" w:hAnsi="Times New Roman" w:cs="Times New Roman"/>
                <w:sz w:val="20"/>
                <w:szCs w:val="20"/>
                <w:lang w:eastAsia="ko-KR"/>
              </w:rPr>
            </w:pPr>
            <w:r w:rsidRPr="00C021BF">
              <w:rPr>
                <w:rFonts w:ascii="Times New Roman" w:eastAsia="Times New Roman" w:hAnsi="Times New Roman" w:cs="Times New Roman"/>
                <w:color w:val="000000"/>
                <w:sz w:val="20"/>
                <w:szCs w:val="20"/>
              </w:rPr>
              <w:t>The United States has a single fleet that fishes for North Pacific albacore in the Convention Area: the albacore troll fleet is based out of the U.S. West Coast. The albacore troll fleet is not currently subject to effort or catch controls, but permitting, VMS, and reporting (through vessel logbooks) requirements enable the United States to monitor the fishery, including levels of participation, fishing effort and catches. The United States will continue to monitor fishing effort and implement any controls needed to comply with paragraph 2 of the CMM, as well as with relevant decisions adopted in other RFMOs (IATTC).</w:t>
            </w:r>
          </w:p>
        </w:tc>
      </w:tr>
      <w:tr w:rsidR="006715B1" w:rsidRPr="00935945" w14:paraId="63B32E08" w14:textId="77777777" w:rsidTr="00C021BF">
        <w:trPr>
          <w:trHeight w:val="210"/>
        </w:trPr>
        <w:tc>
          <w:tcPr>
            <w:tcW w:w="6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C74FA" w14:textId="77777777" w:rsidR="006715B1" w:rsidRPr="00C021BF" w:rsidRDefault="006715B1" w:rsidP="00935945">
            <w:pPr>
              <w:adjustRightInd w:val="0"/>
              <w:snapToGrid w:val="0"/>
              <w:spacing w:after="0" w:line="240" w:lineRule="auto"/>
              <w:rPr>
                <w:rFonts w:ascii="Times New Roman" w:eastAsia="Times New Roman" w:hAnsi="Times New Roman" w:cs="Times New Roman"/>
                <w:b/>
                <w:sz w:val="20"/>
                <w:szCs w:val="20"/>
              </w:rPr>
            </w:pPr>
            <w:r w:rsidRPr="00C021BF">
              <w:rPr>
                <w:rFonts w:ascii="Times New Roman" w:eastAsia="Times New Roman" w:hAnsi="Times New Roman" w:cs="Times New Roman"/>
                <w:b/>
                <w:sz w:val="20"/>
                <w:szCs w:val="20"/>
              </w:rPr>
              <w:t>Vanuatu</w:t>
            </w:r>
          </w:p>
        </w:tc>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07BC6" w14:textId="77777777" w:rsidR="006715B1" w:rsidRPr="00C021BF" w:rsidRDefault="006715B1"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N Pacific</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595CC8" w14:textId="77777777" w:rsidR="006715B1" w:rsidRPr="00C021BF" w:rsidRDefault="006715B1" w:rsidP="00935945">
            <w:pPr>
              <w:adjustRightInd w:val="0"/>
              <w:snapToGrid w:val="0"/>
              <w:spacing w:after="0" w:line="240" w:lineRule="auto"/>
              <w:rPr>
                <w:rFonts w:ascii="Times New Roman" w:eastAsia="Times New Roman" w:hAnsi="Times New Roman" w:cs="Times New Roman"/>
                <w:sz w:val="20"/>
                <w:szCs w:val="20"/>
              </w:rPr>
            </w:pPr>
          </w:p>
        </w:tc>
        <w:tc>
          <w:tcPr>
            <w:tcW w:w="3487" w:type="pct"/>
            <w:tcBorders>
              <w:top w:val="single" w:sz="4" w:space="0" w:color="auto"/>
              <w:left w:val="single" w:sz="4" w:space="0" w:color="auto"/>
              <w:bottom w:val="single" w:sz="4" w:space="0" w:color="auto"/>
              <w:right w:val="single" w:sz="4" w:space="0" w:color="auto"/>
            </w:tcBorders>
            <w:shd w:val="clear" w:color="auto" w:fill="auto"/>
          </w:tcPr>
          <w:p w14:paraId="10493642" w14:textId="77777777" w:rsidR="006715B1" w:rsidRPr="00C021BF" w:rsidRDefault="00D06C88" w:rsidP="00091652">
            <w:pPr>
              <w:adjustRightInd w:val="0"/>
              <w:snapToGrid w:val="0"/>
              <w:spacing w:after="0" w:line="240" w:lineRule="auto"/>
              <w:rPr>
                <w:rFonts w:ascii="Times New Roman" w:hAnsi="Times New Roman" w:cs="Times New Roman"/>
                <w:sz w:val="20"/>
                <w:szCs w:val="20"/>
                <w:lang w:eastAsia="ko-KR"/>
              </w:rPr>
            </w:pPr>
            <w:r>
              <w:rPr>
                <w:rFonts w:ascii="Times New Roman" w:hAnsi="Times New Roman" w:cs="Times New Roman" w:hint="eastAsia"/>
                <w:sz w:val="20"/>
                <w:szCs w:val="20"/>
                <w:lang w:eastAsia="ko-KR"/>
              </w:rPr>
              <w:t>Vanuatu</w:t>
            </w:r>
            <w:r w:rsidR="00662C2A" w:rsidRPr="00C021BF">
              <w:rPr>
                <w:rFonts w:ascii="Times New Roman" w:hAnsi="Times New Roman" w:cs="Times New Roman"/>
                <w:sz w:val="20"/>
                <w:szCs w:val="20"/>
                <w:lang w:eastAsia="ko-KR"/>
              </w:rPr>
              <w:t xml:space="preserve"> currently reviewing </w:t>
            </w:r>
            <w:r w:rsidR="00091652">
              <w:rPr>
                <w:rFonts w:ascii="Times New Roman" w:hAnsi="Times New Roman" w:cs="Times New Roman" w:hint="eastAsia"/>
                <w:sz w:val="20"/>
                <w:szCs w:val="20"/>
                <w:lang w:eastAsia="ko-KR"/>
              </w:rPr>
              <w:t>its Fisheries</w:t>
            </w:r>
            <w:r w:rsidR="00662C2A" w:rsidRPr="00C021BF">
              <w:rPr>
                <w:rFonts w:ascii="Times New Roman" w:hAnsi="Times New Roman" w:cs="Times New Roman"/>
                <w:sz w:val="20"/>
                <w:szCs w:val="20"/>
                <w:lang w:eastAsia="ko-KR"/>
              </w:rPr>
              <w:t xml:space="preserve"> </w:t>
            </w:r>
            <w:r w:rsidR="00091652">
              <w:rPr>
                <w:rFonts w:ascii="Times New Roman" w:hAnsi="Times New Roman" w:cs="Times New Roman" w:hint="eastAsia"/>
                <w:sz w:val="20"/>
                <w:szCs w:val="20"/>
                <w:lang w:eastAsia="ko-KR"/>
              </w:rPr>
              <w:t>R</w:t>
            </w:r>
            <w:r w:rsidR="00662C2A" w:rsidRPr="00C021BF">
              <w:rPr>
                <w:rFonts w:ascii="Times New Roman" w:hAnsi="Times New Roman" w:cs="Times New Roman"/>
                <w:sz w:val="20"/>
                <w:szCs w:val="20"/>
                <w:lang w:eastAsia="ko-KR"/>
              </w:rPr>
              <w:t>egulation to limit the control of f</w:t>
            </w:r>
            <w:r w:rsidR="00662C2A" w:rsidRPr="00C021BF">
              <w:rPr>
                <w:rFonts w:ascii="Times New Roman" w:hAnsi="Times New Roman" w:cs="Times New Roman"/>
                <w:sz w:val="20"/>
                <w:szCs w:val="20"/>
              </w:rPr>
              <w:t>ishing effort fishing for North Pacific albacore</w:t>
            </w:r>
          </w:p>
        </w:tc>
      </w:tr>
      <w:tr w:rsidR="006715B1" w:rsidRPr="00935945" w14:paraId="6B61754F" w14:textId="77777777" w:rsidTr="00C021BF">
        <w:trPr>
          <w:trHeight w:val="210"/>
        </w:trPr>
        <w:tc>
          <w:tcPr>
            <w:tcW w:w="6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9E19D" w14:textId="77777777" w:rsidR="006715B1" w:rsidRPr="00C021BF" w:rsidRDefault="006715B1" w:rsidP="00935945">
            <w:pPr>
              <w:adjustRightInd w:val="0"/>
              <w:snapToGrid w:val="0"/>
              <w:spacing w:after="0" w:line="240" w:lineRule="auto"/>
              <w:rPr>
                <w:rFonts w:ascii="Times New Roman" w:hAnsi="Times New Roman" w:cs="Times New Roman"/>
                <w:b/>
                <w:sz w:val="20"/>
                <w:szCs w:val="20"/>
                <w:lang w:eastAsia="ko-KR"/>
              </w:rPr>
            </w:pPr>
            <w:r w:rsidRPr="00C021BF">
              <w:rPr>
                <w:rFonts w:ascii="Times New Roman" w:eastAsia="Times New Roman" w:hAnsi="Times New Roman" w:cs="Times New Roman"/>
                <w:b/>
                <w:sz w:val="20"/>
                <w:szCs w:val="20"/>
              </w:rPr>
              <w:t>Belize</w:t>
            </w:r>
          </w:p>
        </w:tc>
        <w:tc>
          <w:tcPr>
            <w:tcW w:w="470" w:type="pct"/>
            <w:tcBorders>
              <w:top w:val="single" w:sz="4" w:space="0" w:color="auto"/>
              <w:left w:val="single" w:sz="4" w:space="0" w:color="auto"/>
              <w:bottom w:val="single" w:sz="4" w:space="0" w:color="auto"/>
              <w:right w:val="single" w:sz="4" w:space="0" w:color="auto"/>
            </w:tcBorders>
            <w:shd w:val="clear" w:color="auto" w:fill="auto"/>
            <w:noWrap/>
            <w:hideMark/>
          </w:tcPr>
          <w:p w14:paraId="6C5135C6" w14:textId="77777777" w:rsidR="006715B1" w:rsidRPr="00C021BF" w:rsidRDefault="006715B1" w:rsidP="00935945">
            <w:pPr>
              <w:adjustRightInd w:val="0"/>
              <w:snapToGrid w:val="0"/>
              <w:spacing w:after="0" w:line="240" w:lineRule="auto"/>
              <w:rPr>
                <w:rFonts w:ascii="Times New Roman" w:eastAsia="Times New Roman" w:hAnsi="Times New Roman" w:cs="Times New Roman"/>
                <w:sz w:val="20"/>
                <w:szCs w:val="20"/>
              </w:rPr>
            </w:pPr>
          </w:p>
        </w:tc>
        <w:tc>
          <w:tcPr>
            <w:tcW w:w="423" w:type="pct"/>
            <w:tcBorders>
              <w:top w:val="single" w:sz="4" w:space="0" w:color="auto"/>
              <w:left w:val="single" w:sz="4" w:space="0" w:color="auto"/>
              <w:bottom w:val="single" w:sz="4" w:space="0" w:color="auto"/>
              <w:right w:val="single" w:sz="4" w:space="0" w:color="auto"/>
            </w:tcBorders>
            <w:shd w:val="clear" w:color="auto" w:fill="auto"/>
          </w:tcPr>
          <w:p w14:paraId="0288E2F2" w14:textId="77777777" w:rsidR="006715B1" w:rsidRPr="00C021BF" w:rsidRDefault="006715B1" w:rsidP="00935945">
            <w:pPr>
              <w:adjustRightInd w:val="0"/>
              <w:snapToGrid w:val="0"/>
              <w:spacing w:after="0" w:line="240" w:lineRule="auto"/>
              <w:rPr>
                <w:rFonts w:ascii="Times New Roman" w:eastAsia="Times New Roman" w:hAnsi="Times New Roman" w:cs="Times New Roman"/>
                <w:sz w:val="20"/>
                <w:szCs w:val="20"/>
              </w:rPr>
            </w:pPr>
          </w:p>
        </w:tc>
        <w:tc>
          <w:tcPr>
            <w:tcW w:w="3487" w:type="pct"/>
            <w:tcBorders>
              <w:top w:val="single" w:sz="4" w:space="0" w:color="auto"/>
              <w:left w:val="single" w:sz="4" w:space="0" w:color="auto"/>
              <w:bottom w:val="single" w:sz="4" w:space="0" w:color="auto"/>
              <w:right w:val="single" w:sz="4" w:space="0" w:color="auto"/>
            </w:tcBorders>
          </w:tcPr>
          <w:p w14:paraId="587714AF" w14:textId="77777777" w:rsidR="006715B1" w:rsidRPr="00C021BF" w:rsidRDefault="006715B1" w:rsidP="00935945">
            <w:pPr>
              <w:adjustRightInd w:val="0"/>
              <w:snapToGrid w:val="0"/>
              <w:spacing w:after="0" w:line="240" w:lineRule="auto"/>
              <w:rPr>
                <w:rFonts w:ascii="Times New Roman" w:eastAsia="Times New Roman" w:hAnsi="Times New Roman" w:cs="Times New Roman"/>
                <w:sz w:val="20"/>
                <w:szCs w:val="20"/>
              </w:rPr>
            </w:pPr>
          </w:p>
        </w:tc>
      </w:tr>
      <w:tr w:rsidR="006715B1" w:rsidRPr="00935945" w14:paraId="60FC4816" w14:textId="77777777" w:rsidTr="00C021BF">
        <w:trPr>
          <w:trHeight w:val="210"/>
        </w:trPr>
        <w:tc>
          <w:tcPr>
            <w:tcW w:w="6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E5296" w14:textId="77777777" w:rsidR="006715B1" w:rsidRPr="00C021BF" w:rsidRDefault="006715B1" w:rsidP="00935945">
            <w:pPr>
              <w:adjustRightInd w:val="0"/>
              <w:snapToGrid w:val="0"/>
              <w:spacing w:after="0" w:line="240" w:lineRule="auto"/>
              <w:rPr>
                <w:rFonts w:ascii="Times New Roman" w:eastAsia="Times New Roman" w:hAnsi="Times New Roman" w:cs="Times New Roman"/>
                <w:b/>
                <w:sz w:val="20"/>
                <w:szCs w:val="20"/>
              </w:rPr>
            </w:pPr>
            <w:r w:rsidRPr="00C021BF">
              <w:rPr>
                <w:rFonts w:ascii="Times New Roman" w:eastAsia="Times New Roman" w:hAnsi="Times New Roman" w:cs="Times New Roman"/>
                <w:b/>
                <w:sz w:val="20"/>
                <w:szCs w:val="20"/>
              </w:rPr>
              <w:t>FSM</w:t>
            </w:r>
          </w:p>
        </w:tc>
        <w:tc>
          <w:tcPr>
            <w:tcW w:w="47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12F3C6" w14:textId="77777777" w:rsidR="006715B1" w:rsidRPr="00C021BF" w:rsidRDefault="006715B1" w:rsidP="00935945">
            <w:pPr>
              <w:adjustRightInd w:val="0"/>
              <w:snapToGrid w:val="0"/>
              <w:spacing w:after="0" w:line="240" w:lineRule="auto"/>
              <w:rPr>
                <w:rFonts w:ascii="Times New Roman" w:eastAsia="Times New Roman" w:hAnsi="Times New Roman" w:cs="Times New Roman"/>
                <w:sz w:val="20"/>
                <w:szCs w:val="20"/>
              </w:rPr>
            </w:pPr>
          </w:p>
        </w:tc>
        <w:tc>
          <w:tcPr>
            <w:tcW w:w="423" w:type="pct"/>
            <w:tcBorders>
              <w:top w:val="single" w:sz="4" w:space="0" w:color="auto"/>
              <w:left w:val="single" w:sz="4" w:space="0" w:color="auto"/>
              <w:bottom w:val="single" w:sz="4" w:space="0" w:color="auto"/>
              <w:right w:val="single" w:sz="4" w:space="0" w:color="auto"/>
            </w:tcBorders>
            <w:shd w:val="clear" w:color="auto" w:fill="auto"/>
            <w:vAlign w:val="bottom"/>
          </w:tcPr>
          <w:p w14:paraId="621EBE02" w14:textId="77777777" w:rsidR="006715B1" w:rsidRPr="00C021BF" w:rsidRDefault="006715B1" w:rsidP="00935945">
            <w:pPr>
              <w:adjustRightInd w:val="0"/>
              <w:snapToGrid w:val="0"/>
              <w:spacing w:after="0" w:line="240" w:lineRule="auto"/>
              <w:rPr>
                <w:rFonts w:ascii="Times New Roman" w:eastAsia="Times New Roman" w:hAnsi="Times New Roman" w:cs="Times New Roman"/>
                <w:sz w:val="20"/>
                <w:szCs w:val="20"/>
              </w:rPr>
            </w:pPr>
          </w:p>
        </w:tc>
        <w:tc>
          <w:tcPr>
            <w:tcW w:w="3487" w:type="pct"/>
            <w:tcBorders>
              <w:top w:val="single" w:sz="4" w:space="0" w:color="auto"/>
              <w:left w:val="single" w:sz="4" w:space="0" w:color="auto"/>
              <w:bottom w:val="single" w:sz="4" w:space="0" w:color="auto"/>
              <w:right w:val="single" w:sz="4" w:space="0" w:color="auto"/>
            </w:tcBorders>
          </w:tcPr>
          <w:p w14:paraId="506C2CB7" w14:textId="77777777" w:rsidR="006715B1" w:rsidRPr="00C021BF" w:rsidRDefault="006715B1" w:rsidP="00935945">
            <w:pPr>
              <w:adjustRightInd w:val="0"/>
              <w:snapToGrid w:val="0"/>
              <w:spacing w:after="0" w:line="240" w:lineRule="auto"/>
              <w:rPr>
                <w:rFonts w:ascii="Times New Roman" w:eastAsia="Times New Roman" w:hAnsi="Times New Roman" w:cs="Times New Roman"/>
                <w:sz w:val="20"/>
                <w:szCs w:val="20"/>
              </w:rPr>
            </w:pPr>
          </w:p>
        </w:tc>
      </w:tr>
      <w:tr w:rsidR="006715B1" w:rsidRPr="00935945" w14:paraId="141A9297" w14:textId="77777777" w:rsidTr="00C021BF">
        <w:trPr>
          <w:trHeight w:val="210"/>
        </w:trPr>
        <w:tc>
          <w:tcPr>
            <w:tcW w:w="6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66B81" w14:textId="77777777" w:rsidR="006715B1" w:rsidRPr="00C021BF" w:rsidRDefault="006715B1" w:rsidP="00935945">
            <w:pPr>
              <w:adjustRightInd w:val="0"/>
              <w:snapToGrid w:val="0"/>
              <w:spacing w:after="0" w:line="240" w:lineRule="auto"/>
              <w:rPr>
                <w:rFonts w:ascii="Times New Roman" w:eastAsia="Times New Roman" w:hAnsi="Times New Roman" w:cs="Times New Roman"/>
                <w:b/>
                <w:sz w:val="20"/>
                <w:szCs w:val="20"/>
              </w:rPr>
            </w:pPr>
            <w:r w:rsidRPr="00C021BF">
              <w:rPr>
                <w:rFonts w:ascii="Times New Roman" w:eastAsia="Times New Roman" w:hAnsi="Times New Roman" w:cs="Times New Roman"/>
                <w:b/>
                <w:sz w:val="20"/>
                <w:szCs w:val="20"/>
              </w:rPr>
              <w:t>Kiribati</w:t>
            </w:r>
          </w:p>
        </w:tc>
        <w:tc>
          <w:tcPr>
            <w:tcW w:w="47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3702D6" w14:textId="77777777" w:rsidR="006715B1" w:rsidRPr="00C021BF" w:rsidRDefault="006715B1" w:rsidP="00935945">
            <w:pPr>
              <w:adjustRightInd w:val="0"/>
              <w:snapToGrid w:val="0"/>
              <w:spacing w:after="0" w:line="240" w:lineRule="auto"/>
              <w:rPr>
                <w:rFonts w:ascii="Times New Roman" w:eastAsia="Times New Roman" w:hAnsi="Times New Roman" w:cs="Times New Roman"/>
                <w:sz w:val="20"/>
                <w:szCs w:val="20"/>
              </w:rPr>
            </w:pPr>
          </w:p>
        </w:tc>
        <w:tc>
          <w:tcPr>
            <w:tcW w:w="423" w:type="pct"/>
            <w:tcBorders>
              <w:top w:val="single" w:sz="4" w:space="0" w:color="auto"/>
              <w:left w:val="single" w:sz="4" w:space="0" w:color="auto"/>
              <w:bottom w:val="single" w:sz="4" w:space="0" w:color="auto"/>
              <w:right w:val="single" w:sz="4" w:space="0" w:color="auto"/>
            </w:tcBorders>
            <w:shd w:val="clear" w:color="auto" w:fill="auto"/>
            <w:vAlign w:val="bottom"/>
          </w:tcPr>
          <w:p w14:paraId="4E74B6D0" w14:textId="77777777" w:rsidR="006715B1" w:rsidRPr="00C021BF" w:rsidRDefault="006715B1" w:rsidP="00935945">
            <w:pPr>
              <w:adjustRightInd w:val="0"/>
              <w:snapToGrid w:val="0"/>
              <w:spacing w:after="0" w:line="240" w:lineRule="auto"/>
              <w:rPr>
                <w:rFonts w:ascii="Times New Roman" w:eastAsia="Times New Roman" w:hAnsi="Times New Roman" w:cs="Times New Roman"/>
                <w:sz w:val="20"/>
                <w:szCs w:val="20"/>
              </w:rPr>
            </w:pPr>
          </w:p>
        </w:tc>
        <w:tc>
          <w:tcPr>
            <w:tcW w:w="3487" w:type="pct"/>
            <w:tcBorders>
              <w:top w:val="single" w:sz="4" w:space="0" w:color="auto"/>
              <w:left w:val="single" w:sz="4" w:space="0" w:color="auto"/>
              <w:bottom w:val="single" w:sz="4" w:space="0" w:color="auto"/>
              <w:right w:val="single" w:sz="4" w:space="0" w:color="auto"/>
            </w:tcBorders>
          </w:tcPr>
          <w:p w14:paraId="6E963921" w14:textId="77777777" w:rsidR="006715B1" w:rsidRPr="00C021BF" w:rsidRDefault="006715B1" w:rsidP="00935945">
            <w:pPr>
              <w:adjustRightInd w:val="0"/>
              <w:snapToGrid w:val="0"/>
              <w:spacing w:after="0" w:line="240" w:lineRule="auto"/>
              <w:rPr>
                <w:rFonts w:ascii="Times New Roman" w:eastAsia="Times New Roman" w:hAnsi="Times New Roman" w:cs="Times New Roman"/>
                <w:sz w:val="20"/>
                <w:szCs w:val="20"/>
              </w:rPr>
            </w:pPr>
          </w:p>
        </w:tc>
      </w:tr>
      <w:tr w:rsidR="006715B1" w:rsidRPr="00935945" w14:paraId="5B44DA18" w14:textId="77777777" w:rsidTr="00C021BF">
        <w:trPr>
          <w:trHeight w:val="210"/>
        </w:trPr>
        <w:tc>
          <w:tcPr>
            <w:tcW w:w="6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65809" w14:textId="77777777" w:rsidR="006715B1" w:rsidRPr="00C021BF" w:rsidRDefault="006715B1" w:rsidP="00935945">
            <w:pPr>
              <w:adjustRightInd w:val="0"/>
              <w:snapToGrid w:val="0"/>
              <w:spacing w:after="0" w:line="240" w:lineRule="auto"/>
              <w:rPr>
                <w:rFonts w:ascii="Times New Roman" w:eastAsia="Times New Roman" w:hAnsi="Times New Roman" w:cs="Times New Roman"/>
                <w:b/>
                <w:sz w:val="20"/>
                <w:szCs w:val="20"/>
              </w:rPr>
            </w:pPr>
            <w:r w:rsidRPr="00C021BF">
              <w:rPr>
                <w:rFonts w:ascii="Times New Roman" w:eastAsia="Times New Roman" w:hAnsi="Times New Roman" w:cs="Times New Roman"/>
                <w:b/>
                <w:sz w:val="20"/>
                <w:szCs w:val="20"/>
              </w:rPr>
              <w:t>Mexico</w:t>
            </w:r>
          </w:p>
        </w:tc>
        <w:tc>
          <w:tcPr>
            <w:tcW w:w="47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1C3F6B" w14:textId="77777777" w:rsidR="006715B1" w:rsidRPr="00C021BF" w:rsidRDefault="006715B1" w:rsidP="00935945">
            <w:pPr>
              <w:adjustRightInd w:val="0"/>
              <w:snapToGrid w:val="0"/>
              <w:spacing w:after="0" w:line="240" w:lineRule="auto"/>
              <w:rPr>
                <w:rFonts w:ascii="Times New Roman" w:eastAsia="Times New Roman" w:hAnsi="Times New Roman" w:cs="Times New Roman"/>
                <w:sz w:val="20"/>
                <w:szCs w:val="20"/>
              </w:rPr>
            </w:pPr>
          </w:p>
        </w:tc>
        <w:tc>
          <w:tcPr>
            <w:tcW w:w="423" w:type="pct"/>
            <w:tcBorders>
              <w:top w:val="single" w:sz="4" w:space="0" w:color="auto"/>
              <w:left w:val="single" w:sz="4" w:space="0" w:color="auto"/>
              <w:bottom w:val="single" w:sz="4" w:space="0" w:color="auto"/>
              <w:right w:val="single" w:sz="4" w:space="0" w:color="auto"/>
            </w:tcBorders>
            <w:shd w:val="clear" w:color="auto" w:fill="auto"/>
            <w:vAlign w:val="bottom"/>
          </w:tcPr>
          <w:p w14:paraId="1BB99FCD" w14:textId="77777777" w:rsidR="006715B1" w:rsidRPr="00C021BF" w:rsidRDefault="006715B1" w:rsidP="00935945">
            <w:pPr>
              <w:adjustRightInd w:val="0"/>
              <w:snapToGrid w:val="0"/>
              <w:spacing w:after="0" w:line="240" w:lineRule="auto"/>
              <w:rPr>
                <w:rFonts w:ascii="Times New Roman" w:eastAsia="Times New Roman" w:hAnsi="Times New Roman" w:cs="Times New Roman"/>
                <w:sz w:val="20"/>
                <w:szCs w:val="20"/>
              </w:rPr>
            </w:pPr>
          </w:p>
        </w:tc>
        <w:tc>
          <w:tcPr>
            <w:tcW w:w="3487" w:type="pct"/>
            <w:tcBorders>
              <w:top w:val="single" w:sz="4" w:space="0" w:color="auto"/>
              <w:left w:val="single" w:sz="4" w:space="0" w:color="auto"/>
              <w:bottom w:val="single" w:sz="4" w:space="0" w:color="auto"/>
              <w:right w:val="single" w:sz="4" w:space="0" w:color="auto"/>
            </w:tcBorders>
          </w:tcPr>
          <w:p w14:paraId="3B342A3B" w14:textId="77777777" w:rsidR="006715B1" w:rsidRPr="00C021BF" w:rsidRDefault="006715B1" w:rsidP="00935945">
            <w:pPr>
              <w:adjustRightInd w:val="0"/>
              <w:snapToGrid w:val="0"/>
              <w:spacing w:after="0" w:line="240" w:lineRule="auto"/>
              <w:rPr>
                <w:rFonts w:ascii="Times New Roman" w:eastAsia="Times New Roman" w:hAnsi="Times New Roman" w:cs="Times New Roman"/>
                <w:sz w:val="20"/>
                <w:szCs w:val="20"/>
              </w:rPr>
            </w:pPr>
          </w:p>
        </w:tc>
      </w:tr>
      <w:tr w:rsidR="006715B1" w:rsidRPr="00935945" w14:paraId="067B2E24" w14:textId="77777777" w:rsidTr="00C021BF">
        <w:trPr>
          <w:trHeight w:val="210"/>
        </w:trPr>
        <w:tc>
          <w:tcPr>
            <w:tcW w:w="62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FC18D" w14:textId="77777777" w:rsidR="006715B1" w:rsidRPr="00C021BF" w:rsidRDefault="006715B1" w:rsidP="00935945">
            <w:pPr>
              <w:adjustRightInd w:val="0"/>
              <w:snapToGrid w:val="0"/>
              <w:spacing w:after="0" w:line="240" w:lineRule="auto"/>
              <w:rPr>
                <w:rFonts w:ascii="Times New Roman" w:eastAsia="Times New Roman" w:hAnsi="Times New Roman" w:cs="Times New Roman"/>
                <w:b/>
                <w:sz w:val="20"/>
                <w:szCs w:val="20"/>
              </w:rPr>
            </w:pPr>
            <w:r w:rsidRPr="00C021BF">
              <w:rPr>
                <w:rFonts w:ascii="Times New Roman" w:eastAsia="Times New Roman" w:hAnsi="Times New Roman" w:cs="Times New Roman"/>
                <w:b/>
                <w:sz w:val="20"/>
                <w:szCs w:val="20"/>
              </w:rPr>
              <w:t>Vietnam</w:t>
            </w:r>
          </w:p>
        </w:tc>
        <w:tc>
          <w:tcPr>
            <w:tcW w:w="47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614193" w14:textId="77777777" w:rsidR="006715B1" w:rsidRPr="00C021BF" w:rsidRDefault="006715B1" w:rsidP="00935945">
            <w:pPr>
              <w:adjustRightInd w:val="0"/>
              <w:snapToGrid w:val="0"/>
              <w:spacing w:after="0" w:line="240" w:lineRule="auto"/>
              <w:rPr>
                <w:rFonts w:ascii="Times New Roman" w:eastAsia="Times New Roman" w:hAnsi="Times New Roman" w:cs="Times New Roman"/>
                <w:sz w:val="20"/>
                <w:szCs w:val="20"/>
              </w:rPr>
            </w:pPr>
          </w:p>
        </w:tc>
        <w:tc>
          <w:tcPr>
            <w:tcW w:w="423" w:type="pct"/>
            <w:tcBorders>
              <w:top w:val="single" w:sz="4" w:space="0" w:color="auto"/>
              <w:left w:val="single" w:sz="4" w:space="0" w:color="auto"/>
              <w:bottom w:val="single" w:sz="4" w:space="0" w:color="auto"/>
              <w:right w:val="single" w:sz="4" w:space="0" w:color="auto"/>
            </w:tcBorders>
            <w:shd w:val="clear" w:color="auto" w:fill="auto"/>
            <w:vAlign w:val="bottom"/>
          </w:tcPr>
          <w:p w14:paraId="731D67E9" w14:textId="77777777" w:rsidR="006715B1" w:rsidRPr="00C021BF" w:rsidRDefault="006715B1" w:rsidP="00935945">
            <w:pPr>
              <w:adjustRightInd w:val="0"/>
              <w:snapToGrid w:val="0"/>
              <w:spacing w:after="0" w:line="240" w:lineRule="auto"/>
              <w:rPr>
                <w:rFonts w:ascii="Times New Roman" w:eastAsia="Times New Roman" w:hAnsi="Times New Roman" w:cs="Times New Roman"/>
                <w:sz w:val="20"/>
                <w:szCs w:val="20"/>
              </w:rPr>
            </w:pPr>
          </w:p>
        </w:tc>
        <w:tc>
          <w:tcPr>
            <w:tcW w:w="3487" w:type="pct"/>
            <w:tcBorders>
              <w:top w:val="single" w:sz="4" w:space="0" w:color="auto"/>
              <w:left w:val="single" w:sz="4" w:space="0" w:color="auto"/>
              <w:bottom w:val="single" w:sz="4" w:space="0" w:color="auto"/>
              <w:right w:val="single" w:sz="4" w:space="0" w:color="auto"/>
            </w:tcBorders>
          </w:tcPr>
          <w:p w14:paraId="4A2848BC" w14:textId="77777777" w:rsidR="006715B1" w:rsidRPr="00C021BF" w:rsidRDefault="006715B1" w:rsidP="00935945">
            <w:pPr>
              <w:adjustRightInd w:val="0"/>
              <w:snapToGrid w:val="0"/>
              <w:spacing w:after="0" w:line="240" w:lineRule="auto"/>
              <w:rPr>
                <w:rFonts w:ascii="Times New Roman" w:eastAsia="Times New Roman" w:hAnsi="Times New Roman" w:cs="Times New Roman"/>
                <w:sz w:val="20"/>
                <w:szCs w:val="20"/>
              </w:rPr>
            </w:pPr>
          </w:p>
        </w:tc>
      </w:tr>
    </w:tbl>
    <w:p w14:paraId="3EA5C663" w14:textId="77777777" w:rsidR="00F35B13" w:rsidRPr="00935945" w:rsidRDefault="00F35B13" w:rsidP="00935945">
      <w:pPr>
        <w:adjustRightInd w:val="0"/>
        <w:snapToGrid w:val="0"/>
        <w:spacing w:after="0" w:line="240" w:lineRule="auto"/>
        <w:rPr>
          <w:rFonts w:ascii="Times New Roman" w:hAnsi="Times New Roman" w:cs="Times New Roman"/>
          <w:lang w:eastAsia="ko-KR"/>
        </w:rPr>
      </w:pPr>
    </w:p>
    <w:sectPr w:rsidR="00F35B13" w:rsidRPr="00935945" w:rsidSect="00937356">
      <w:pgSz w:w="12240" w:h="15840"/>
      <w:pgMar w:top="171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AA6A13" w14:textId="77777777" w:rsidR="00174C22" w:rsidRDefault="00174C22" w:rsidP="002D3C17">
      <w:pPr>
        <w:spacing w:after="0" w:line="240" w:lineRule="auto"/>
      </w:pPr>
      <w:r>
        <w:separator/>
      </w:r>
    </w:p>
  </w:endnote>
  <w:endnote w:type="continuationSeparator" w:id="0">
    <w:p w14:paraId="1425F4F7" w14:textId="77777777" w:rsidR="00174C22" w:rsidRDefault="00174C22" w:rsidP="002D3C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D85FFC" w14:textId="77777777" w:rsidR="00174C22" w:rsidRDefault="00174C22" w:rsidP="002D3C17">
      <w:pPr>
        <w:spacing w:after="0" w:line="240" w:lineRule="auto"/>
      </w:pPr>
      <w:r>
        <w:separator/>
      </w:r>
    </w:p>
  </w:footnote>
  <w:footnote w:type="continuationSeparator" w:id="0">
    <w:p w14:paraId="19BA43B0" w14:textId="77777777" w:rsidR="00174C22" w:rsidRDefault="00174C22" w:rsidP="002D3C17">
      <w:pPr>
        <w:spacing w:after="0" w:line="240" w:lineRule="auto"/>
      </w:pPr>
      <w:r>
        <w:continuationSeparator/>
      </w:r>
    </w:p>
  </w:footnote>
  <w:footnote w:id="1">
    <w:p w14:paraId="3C0DA439" w14:textId="77777777" w:rsidR="007F25F5" w:rsidRPr="00DF5F86" w:rsidRDefault="007F25F5">
      <w:pPr>
        <w:pStyle w:val="FootnoteText"/>
        <w:rPr>
          <w:rFonts w:ascii="Times New Roman" w:hAnsi="Times New Roman" w:cs="Times New Roman"/>
        </w:rPr>
      </w:pPr>
      <w:r>
        <w:rPr>
          <w:rStyle w:val="FootnoteReference"/>
        </w:rPr>
        <w:footnoteRef/>
      </w:r>
      <w:r>
        <w:t xml:space="preserve"> </w:t>
      </w:r>
      <w:r w:rsidRPr="00DF5F86">
        <w:rPr>
          <w:rFonts w:ascii="Times New Roman" w:eastAsia="Times New Roman" w:hAnsi="Times New Roman" w:cs="Times New Roman"/>
          <w:bCs/>
        </w:rPr>
        <w:t>Data pertain to WCPFC Area only or entire N Pacific?</w:t>
      </w:r>
    </w:p>
  </w:footnote>
  <w:footnote w:id="2">
    <w:p w14:paraId="7261E36A" w14:textId="77777777" w:rsidR="007F25F5" w:rsidRPr="00DF5F86" w:rsidRDefault="007F25F5">
      <w:pPr>
        <w:pStyle w:val="FootnoteText"/>
        <w:rPr>
          <w:rFonts w:ascii="Times New Roman" w:hAnsi="Times New Roman" w:cs="Times New Roman"/>
        </w:rPr>
      </w:pPr>
      <w:r w:rsidRPr="00DF5F86">
        <w:rPr>
          <w:rStyle w:val="FootnoteReference"/>
          <w:rFonts w:ascii="Times New Roman" w:hAnsi="Times New Roman" w:cs="Times New Roman"/>
        </w:rPr>
        <w:footnoteRef/>
      </w:r>
      <w:r w:rsidRPr="00DF5F86">
        <w:rPr>
          <w:rFonts w:ascii="Times New Roman" w:hAnsi="Times New Roman" w:cs="Times New Roman"/>
        </w:rPr>
        <w:t xml:space="preserve"> </w:t>
      </w:r>
      <w:r w:rsidRPr="00DF5F86">
        <w:rPr>
          <w:rFonts w:ascii="Times New Roman" w:eastAsia="Times New Roman" w:hAnsi="Times New Roman" w:cs="Times New Roman"/>
          <w:bCs/>
        </w:rPr>
        <w:t>Fisheries "fishing for" NP albacore</w:t>
      </w:r>
    </w:p>
  </w:footnote>
  <w:footnote w:id="3">
    <w:p w14:paraId="305E4901" w14:textId="77777777" w:rsidR="007F25F5" w:rsidRPr="00DF5F86" w:rsidRDefault="007F25F5">
      <w:pPr>
        <w:pStyle w:val="FootnoteText"/>
        <w:rPr>
          <w:rFonts w:ascii="Times New Roman" w:hAnsi="Times New Roman" w:cs="Times New Roman"/>
        </w:rPr>
      </w:pPr>
      <w:r w:rsidRPr="00DF5F86">
        <w:rPr>
          <w:rStyle w:val="FootnoteReference"/>
          <w:rFonts w:ascii="Times New Roman" w:hAnsi="Times New Roman" w:cs="Times New Roman"/>
        </w:rPr>
        <w:footnoteRef/>
      </w:r>
      <w:r w:rsidRPr="00DF5F86">
        <w:rPr>
          <w:rFonts w:ascii="Times New Roman" w:hAnsi="Times New Roman" w:cs="Times New Roman"/>
        </w:rPr>
        <w:t xml:space="preserve"> </w:t>
      </w:r>
      <w:r w:rsidRPr="00DF5F86">
        <w:rPr>
          <w:rFonts w:ascii="Times New Roman" w:eastAsia="Times New Roman" w:hAnsi="Times New Roman" w:cs="Times New Roman"/>
        </w:rPr>
        <w:t>NOTE: For Canada no fishing inside the CA since 2005</w:t>
      </w:r>
    </w:p>
  </w:footnote>
  <w:footnote w:id="4">
    <w:p w14:paraId="2C2369A1" w14:textId="77777777" w:rsidR="007F25F5" w:rsidRPr="00DF5F86" w:rsidRDefault="007F25F5">
      <w:pPr>
        <w:pStyle w:val="FootnoteText"/>
        <w:rPr>
          <w:rFonts w:ascii="Times New Roman" w:hAnsi="Times New Roman" w:cs="Times New Roman"/>
        </w:rPr>
      </w:pPr>
      <w:r w:rsidRPr="00DF5F86">
        <w:rPr>
          <w:rStyle w:val="FootnoteReference"/>
          <w:rFonts w:ascii="Times New Roman" w:hAnsi="Times New Roman" w:cs="Times New Roman"/>
        </w:rPr>
        <w:footnoteRef/>
      </w:r>
      <w:r w:rsidRPr="00DF5F86">
        <w:rPr>
          <w:rFonts w:ascii="Times New Roman" w:hAnsi="Times New Roman" w:cs="Times New Roman"/>
        </w:rPr>
        <w:t xml:space="preserve"> Convention Area</w:t>
      </w:r>
    </w:p>
  </w:footnote>
  <w:footnote w:id="5">
    <w:p w14:paraId="65981D27" w14:textId="77777777" w:rsidR="007F25F5" w:rsidRPr="00DF5F86" w:rsidRDefault="007F25F5">
      <w:pPr>
        <w:pStyle w:val="FootnoteText"/>
        <w:rPr>
          <w:rFonts w:ascii="Times New Roman" w:hAnsi="Times New Roman" w:cs="Times New Roman"/>
        </w:rPr>
      </w:pPr>
      <w:r w:rsidRPr="00DF5F86">
        <w:rPr>
          <w:rStyle w:val="FootnoteReference"/>
          <w:rFonts w:ascii="Times New Roman" w:hAnsi="Times New Roman" w:cs="Times New Roman"/>
        </w:rPr>
        <w:footnoteRef/>
      </w:r>
      <w:r w:rsidRPr="00DF5F86">
        <w:rPr>
          <w:rFonts w:ascii="Times New Roman" w:hAnsi="Times New Roman" w:cs="Times New Roman"/>
        </w:rPr>
        <w:t xml:space="preserve"> </w:t>
      </w:r>
      <w:r w:rsidRPr="00DF5F86">
        <w:rPr>
          <w:rFonts w:ascii="Times New Roman" w:eastAsia="Times New Roman" w:hAnsi="Times New Roman" w:cs="Times New Roman"/>
        </w:rPr>
        <w:t xml:space="preserve">Japanese albacore data </w:t>
      </w:r>
      <w:r>
        <w:rPr>
          <w:rFonts w:ascii="Times New Roman" w:eastAsia="MS Mincho" w:hAnsi="Times New Roman" w:cs="Times New Roman" w:hint="eastAsia"/>
        </w:rPr>
        <w:t>indicates the fisheries in north of the equator within CA</w:t>
      </w:r>
      <w:r>
        <w:rPr>
          <w:rFonts w:ascii="Times New Roman" w:eastAsia="Times New Roman" w:hAnsi="Times New Roman" w:cs="Times New Roman"/>
        </w:rPr>
        <w:t>.</w:t>
      </w:r>
    </w:p>
  </w:footnote>
  <w:footnote w:id="6">
    <w:p w14:paraId="17A34EF1" w14:textId="77777777" w:rsidR="007F25F5" w:rsidRPr="00DF5F86" w:rsidRDefault="007F25F5">
      <w:pPr>
        <w:pStyle w:val="FootnoteText"/>
        <w:rPr>
          <w:rFonts w:ascii="Times New Roman" w:hAnsi="Times New Roman" w:cs="Times New Roman"/>
        </w:rPr>
      </w:pPr>
      <w:r w:rsidRPr="00DF5F86">
        <w:rPr>
          <w:rStyle w:val="FootnoteReference"/>
          <w:rFonts w:ascii="Times New Roman" w:hAnsi="Times New Roman" w:cs="Times New Roman"/>
        </w:rPr>
        <w:footnoteRef/>
      </w:r>
      <w:r w:rsidRPr="00DF5F86">
        <w:rPr>
          <w:rFonts w:ascii="Times New Roman" w:hAnsi="Times New Roman" w:cs="Times New Roman"/>
        </w:rPr>
        <w:t xml:space="preserve"> </w:t>
      </w:r>
      <w:r>
        <w:rPr>
          <w:rFonts w:ascii="Times New Roman" w:eastAsia="Times New Roman" w:hAnsi="Times New Roman" w:cs="Times New Roman"/>
        </w:rPr>
        <w:t>Korea’s f</w:t>
      </w:r>
      <w:r w:rsidRPr="00DF5F86">
        <w:rPr>
          <w:rFonts w:ascii="Times New Roman" w:hAnsi="Times New Roman" w:cs="Times New Roman"/>
        </w:rPr>
        <w:t xml:space="preserve">ishing effort </w:t>
      </w:r>
      <w:r>
        <w:rPr>
          <w:rFonts w:ascii="Times New Roman" w:hAnsi="Times New Roman" w:cs="Times New Roman"/>
        </w:rPr>
        <w:t xml:space="preserve">“fishing </w:t>
      </w:r>
      <w:r w:rsidRPr="00DF5F86">
        <w:rPr>
          <w:rFonts w:ascii="Times New Roman" w:hAnsi="Times New Roman" w:cs="Times New Roman"/>
        </w:rPr>
        <w:t>for</w:t>
      </w:r>
      <w:r>
        <w:rPr>
          <w:rFonts w:ascii="Times New Roman" w:hAnsi="Times New Roman" w:cs="Times New Roman"/>
        </w:rPr>
        <w:t>” NP albacore</w:t>
      </w:r>
      <w:r>
        <w:rPr>
          <w:rFonts w:ascii="Times New Roman" w:eastAsia="Times New Roman" w:hAnsi="Times New Roman" w:cs="Times New Roman"/>
        </w:rPr>
        <w:t xml:space="preserve"> occurred in 2007 and 2008, and non-target fishing effort occurred every year in the North Pacific.  </w:t>
      </w:r>
    </w:p>
  </w:footnote>
  <w:footnote w:id="7">
    <w:p w14:paraId="6F182AFF" w14:textId="77777777" w:rsidR="007F25F5" w:rsidRPr="001C2E08" w:rsidRDefault="007F25F5">
      <w:pPr>
        <w:pStyle w:val="FootnoteText"/>
        <w:rPr>
          <w:lang w:eastAsia="ko-KR"/>
        </w:rPr>
      </w:pPr>
      <w:r>
        <w:rPr>
          <w:rStyle w:val="FootnoteReference"/>
        </w:rPr>
        <w:footnoteRef/>
      </w:r>
      <w:r>
        <w:t xml:space="preserve"> </w:t>
      </w:r>
      <w:r>
        <w:rPr>
          <w:rFonts w:ascii="Times New Roman" w:eastAsia="Times New Roman" w:hAnsi="Times New Roman" w:cs="Times New Roman"/>
        </w:rPr>
        <w:t>Estimates under study</w:t>
      </w:r>
    </w:p>
  </w:footnote>
  <w:footnote w:id="8">
    <w:p w14:paraId="0D36625D" w14:textId="77777777" w:rsidR="007F25F5" w:rsidRPr="00DF5F86" w:rsidRDefault="007F25F5" w:rsidP="00DF5F86">
      <w:pPr>
        <w:pStyle w:val="FootnoteText"/>
        <w:rPr>
          <w:rFonts w:ascii="Times New Roman" w:hAnsi="Times New Roman" w:cs="Times New Roman"/>
        </w:rPr>
      </w:pPr>
      <w:r w:rsidRPr="00DF5F86">
        <w:rPr>
          <w:rStyle w:val="FootnoteReference"/>
          <w:rFonts w:ascii="Times New Roman" w:hAnsi="Times New Roman" w:cs="Times New Roman"/>
        </w:rPr>
        <w:footnoteRef/>
      </w:r>
      <w:r w:rsidRPr="00DF5F86">
        <w:rPr>
          <w:rFonts w:ascii="Times New Roman" w:hAnsi="Times New Roman" w:cs="Times New Roman"/>
        </w:rPr>
        <w:t xml:space="preserve"> T</w:t>
      </w:r>
      <w:r w:rsidRPr="00DF5F86">
        <w:rPr>
          <w:rFonts w:ascii="Times New Roman" w:eastAsia="Times New Roman" w:hAnsi="Times New Roman" w:cs="Times New Roman"/>
        </w:rPr>
        <w:t>his data just indicates the fishery fishing for NP albacore only</w:t>
      </w:r>
    </w:p>
  </w:footnote>
  <w:footnote w:id="9">
    <w:p w14:paraId="7A6848A6" w14:textId="77777777" w:rsidR="007F25F5" w:rsidRPr="00DF5F86" w:rsidRDefault="007F25F5">
      <w:pPr>
        <w:pStyle w:val="FootnoteText"/>
        <w:rPr>
          <w:rFonts w:ascii="Times New Roman" w:hAnsi="Times New Roman" w:cs="Times New Roman"/>
        </w:rPr>
      </w:pPr>
      <w:r w:rsidRPr="00DF5F86">
        <w:rPr>
          <w:rStyle w:val="FootnoteReference"/>
          <w:rFonts w:ascii="Times New Roman" w:hAnsi="Times New Roman" w:cs="Times New Roman"/>
        </w:rPr>
        <w:footnoteRef/>
      </w:r>
      <w:r w:rsidRPr="00DF5F86">
        <w:rPr>
          <w:rFonts w:ascii="Times New Roman" w:hAnsi="Times New Roman" w:cs="Times New Roman"/>
        </w:rPr>
        <w:t xml:space="preserve"> </w:t>
      </w:r>
      <w:r w:rsidRPr="00DF5F86">
        <w:rPr>
          <w:rFonts w:ascii="Times New Roman" w:eastAsia="Times New Roman" w:hAnsi="Times New Roman" w:cs="Times New Roman"/>
        </w:rPr>
        <w:t>Vessel number and effort was given for all species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373E88"/>
    <w:multiLevelType w:val="hybridMultilevel"/>
    <w:tmpl w:val="FE048E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DF7178"/>
    <w:multiLevelType w:val="hybridMultilevel"/>
    <w:tmpl w:val="C2B4142E"/>
    <w:lvl w:ilvl="0" w:tplc="7416E946">
      <w:start w:val="11"/>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C3469F"/>
    <w:multiLevelType w:val="hybridMultilevel"/>
    <w:tmpl w:val="50C02F56"/>
    <w:lvl w:ilvl="0" w:tplc="44A4C954">
      <w:start w:val="1"/>
      <w:numFmt w:val="decimal"/>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3" w15:restartNumberingAfterBreak="0">
    <w:nsid w:val="65B10166"/>
    <w:multiLevelType w:val="hybridMultilevel"/>
    <w:tmpl w:val="8242B4D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C4D1E55"/>
    <w:multiLevelType w:val="hybridMultilevel"/>
    <w:tmpl w:val="22E618AA"/>
    <w:lvl w:ilvl="0" w:tplc="44A4C954">
      <w:start w:val="1"/>
      <w:numFmt w:val="decimal"/>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5" w15:restartNumberingAfterBreak="0">
    <w:nsid w:val="6FF14F3A"/>
    <w:multiLevelType w:val="hybridMultilevel"/>
    <w:tmpl w:val="158AD534"/>
    <w:lvl w:ilvl="0" w:tplc="59D6F590">
      <w:start w:val="1"/>
      <w:numFmt w:val="decimal"/>
      <w:suff w:val="nothing"/>
      <w:lvlText w:val="%1."/>
      <w:lvlJc w:val="left"/>
      <w:pPr>
        <w:ind w:left="227" w:hanging="22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746F1F58"/>
    <w:multiLevelType w:val="hybridMultilevel"/>
    <w:tmpl w:val="B9C676F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75C95E98"/>
    <w:multiLevelType w:val="hybridMultilevel"/>
    <w:tmpl w:val="847AD66C"/>
    <w:lvl w:ilvl="0" w:tplc="44A4C954">
      <w:start w:val="1"/>
      <w:numFmt w:val="decimal"/>
      <w:lvlText w:val="%1)"/>
      <w:lvlJc w:val="left"/>
      <w:pPr>
        <w:ind w:left="61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2"/>
  </w:num>
  <w:num w:numId="4">
    <w:abstractNumId w:val="3"/>
  </w:num>
  <w:num w:numId="5">
    <w:abstractNumId w:val="6"/>
  </w:num>
  <w:num w:numId="6">
    <w:abstractNumId w:val="1"/>
  </w:num>
  <w:num w:numId="7">
    <w:abstractNumId w:val="5"/>
  </w:num>
  <w:num w:numId="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ungKwon Soh">
    <w15:presenceInfo w15:providerId="AD" w15:userId="S-1-5-21-4172143924-1219855766-3663182018-117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oNotDisplayPageBoundaries/>
  <w:bordersDoNotSurroundHeader/>
  <w:bordersDoNotSurroundFooter/>
  <w:proofState w:spelling="clean" w:grammar="clean"/>
  <w:trackRevisions/>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D26"/>
    <w:rsid w:val="00000AAE"/>
    <w:rsid w:val="00006E15"/>
    <w:rsid w:val="00006FE9"/>
    <w:rsid w:val="000171E6"/>
    <w:rsid w:val="00031E29"/>
    <w:rsid w:val="00035145"/>
    <w:rsid w:val="00053024"/>
    <w:rsid w:val="000771FB"/>
    <w:rsid w:val="00085DA0"/>
    <w:rsid w:val="00087CBC"/>
    <w:rsid w:val="00091652"/>
    <w:rsid w:val="00092ACC"/>
    <w:rsid w:val="000B4228"/>
    <w:rsid w:val="000C6D4C"/>
    <w:rsid w:val="000D1D8A"/>
    <w:rsid w:val="000D70F7"/>
    <w:rsid w:val="000F0E8D"/>
    <w:rsid w:val="000F4F70"/>
    <w:rsid w:val="000F7024"/>
    <w:rsid w:val="000F76B7"/>
    <w:rsid w:val="001051C9"/>
    <w:rsid w:val="00114ABB"/>
    <w:rsid w:val="00134F50"/>
    <w:rsid w:val="0013635C"/>
    <w:rsid w:val="00136551"/>
    <w:rsid w:val="00136DE6"/>
    <w:rsid w:val="0014000B"/>
    <w:rsid w:val="001432D5"/>
    <w:rsid w:val="0015476D"/>
    <w:rsid w:val="00162F0B"/>
    <w:rsid w:val="00163AF1"/>
    <w:rsid w:val="0017322F"/>
    <w:rsid w:val="00174C22"/>
    <w:rsid w:val="001759C5"/>
    <w:rsid w:val="0018278E"/>
    <w:rsid w:val="001911B9"/>
    <w:rsid w:val="00191C10"/>
    <w:rsid w:val="001A3083"/>
    <w:rsid w:val="001C0F31"/>
    <w:rsid w:val="001C2E08"/>
    <w:rsid w:val="001C6D32"/>
    <w:rsid w:val="001E2F52"/>
    <w:rsid w:val="001F22A7"/>
    <w:rsid w:val="001F37BF"/>
    <w:rsid w:val="002103A7"/>
    <w:rsid w:val="00210FD9"/>
    <w:rsid w:val="00221801"/>
    <w:rsid w:val="002342DB"/>
    <w:rsid w:val="00235D53"/>
    <w:rsid w:val="00245E89"/>
    <w:rsid w:val="0025491D"/>
    <w:rsid w:val="0025762C"/>
    <w:rsid w:val="00264248"/>
    <w:rsid w:val="00294FDC"/>
    <w:rsid w:val="002A6194"/>
    <w:rsid w:val="002C30FB"/>
    <w:rsid w:val="002D0344"/>
    <w:rsid w:val="002D11B7"/>
    <w:rsid w:val="002D3C17"/>
    <w:rsid w:val="002E2AD7"/>
    <w:rsid w:val="002E3C21"/>
    <w:rsid w:val="002E3E7A"/>
    <w:rsid w:val="002E7517"/>
    <w:rsid w:val="002F3FDA"/>
    <w:rsid w:val="003074C4"/>
    <w:rsid w:val="00307972"/>
    <w:rsid w:val="00315352"/>
    <w:rsid w:val="00324F04"/>
    <w:rsid w:val="00327B9B"/>
    <w:rsid w:val="00333E0F"/>
    <w:rsid w:val="00334463"/>
    <w:rsid w:val="00334A0E"/>
    <w:rsid w:val="00347A42"/>
    <w:rsid w:val="003514A4"/>
    <w:rsid w:val="00351B16"/>
    <w:rsid w:val="00357138"/>
    <w:rsid w:val="00371B8B"/>
    <w:rsid w:val="003975C4"/>
    <w:rsid w:val="003A36F5"/>
    <w:rsid w:val="003A6D23"/>
    <w:rsid w:val="003C1FF6"/>
    <w:rsid w:val="003C6A88"/>
    <w:rsid w:val="003C6C2E"/>
    <w:rsid w:val="00405B1A"/>
    <w:rsid w:val="00406E65"/>
    <w:rsid w:val="0041261C"/>
    <w:rsid w:val="00417830"/>
    <w:rsid w:val="0042101D"/>
    <w:rsid w:val="004219F2"/>
    <w:rsid w:val="00421A2D"/>
    <w:rsid w:val="00422BEC"/>
    <w:rsid w:val="004237B8"/>
    <w:rsid w:val="00423A32"/>
    <w:rsid w:val="0044193D"/>
    <w:rsid w:val="004444AC"/>
    <w:rsid w:val="00446390"/>
    <w:rsid w:val="00451AE0"/>
    <w:rsid w:val="00454D26"/>
    <w:rsid w:val="00461866"/>
    <w:rsid w:val="00466ADC"/>
    <w:rsid w:val="00467CE4"/>
    <w:rsid w:val="00487089"/>
    <w:rsid w:val="004C1F85"/>
    <w:rsid w:val="004D4C86"/>
    <w:rsid w:val="004D6FAF"/>
    <w:rsid w:val="005017FA"/>
    <w:rsid w:val="00535145"/>
    <w:rsid w:val="005425C4"/>
    <w:rsid w:val="005611EA"/>
    <w:rsid w:val="00572F68"/>
    <w:rsid w:val="00580F08"/>
    <w:rsid w:val="00593B0A"/>
    <w:rsid w:val="00596BDB"/>
    <w:rsid w:val="005B3C70"/>
    <w:rsid w:val="005C18E3"/>
    <w:rsid w:val="005C1E83"/>
    <w:rsid w:val="005D3D44"/>
    <w:rsid w:val="005D7E45"/>
    <w:rsid w:val="005E1D4F"/>
    <w:rsid w:val="00613376"/>
    <w:rsid w:val="00617AC3"/>
    <w:rsid w:val="00627BBD"/>
    <w:rsid w:val="00646563"/>
    <w:rsid w:val="00647648"/>
    <w:rsid w:val="00657D51"/>
    <w:rsid w:val="00662C2A"/>
    <w:rsid w:val="006715B1"/>
    <w:rsid w:val="00674416"/>
    <w:rsid w:val="0067628F"/>
    <w:rsid w:val="0067724D"/>
    <w:rsid w:val="00677BEF"/>
    <w:rsid w:val="0068430E"/>
    <w:rsid w:val="00684655"/>
    <w:rsid w:val="006847CB"/>
    <w:rsid w:val="00692928"/>
    <w:rsid w:val="00692BD7"/>
    <w:rsid w:val="00694E1C"/>
    <w:rsid w:val="00697A80"/>
    <w:rsid w:val="006A68B1"/>
    <w:rsid w:val="006D6B19"/>
    <w:rsid w:val="006E0C3A"/>
    <w:rsid w:val="006F17E6"/>
    <w:rsid w:val="00715DBA"/>
    <w:rsid w:val="00733D54"/>
    <w:rsid w:val="007437E6"/>
    <w:rsid w:val="00752BD4"/>
    <w:rsid w:val="00780ACF"/>
    <w:rsid w:val="00784C3E"/>
    <w:rsid w:val="00785E28"/>
    <w:rsid w:val="007872CF"/>
    <w:rsid w:val="007C0283"/>
    <w:rsid w:val="007C6B99"/>
    <w:rsid w:val="007E4BDE"/>
    <w:rsid w:val="007E7C0B"/>
    <w:rsid w:val="007F25F5"/>
    <w:rsid w:val="007F6534"/>
    <w:rsid w:val="00800077"/>
    <w:rsid w:val="008125D9"/>
    <w:rsid w:val="00823C40"/>
    <w:rsid w:val="008300A0"/>
    <w:rsid w:val="0083099C"/>
    <w:rsid w:val="00855E39"/>
    <w:rsid w:val="008641BF"/>
    <w:rsid w:val="008777D0"/>
    <w:rsid w:val="00887105"/>
    <w:rsid w:val="00896BAE"/>
    <w:rsid w:val="008C5E38"/>
    <w:rsid w:val="008D0E9C"/>
    <w:rsid w:val="008E54F7"/>
    <w:rsid w:val="008F3F30"/>
    <w:rsid w:val="009039C8"/>
    <w:rsid w:val="00911B0E"/>
    <w:rsid w:val="00913295"/>
    <w:rsid w:val="0092613C"/>
    <w:rsid w:val="00931681"/>
    <w:rsid w:val="00935945"/>
    <w:rsid w:val="00937356"/>
    <w:rsid w:val="00937EC9"/>
    <w:rsid w:val="00983F1C"/>
    <w:rsid w:val="00984D5A"/>
    <w:rsid w:val="009869EB"/>
    <w:rsid w:val="009904B1"/>
    <w:rsid w:val="009A4B0A"/>
    <w:rsid w:val="009C0E49"/>
    <w:rsid w:val="009C2DB4"/>
    <w:rsid w:val="009D1D2F"/>
    <w:rsid w:val="009E4BB1"/>
    <w:rsid w:val="009E5156"/>
    <w:rsid w:val="009F2C7B"/>
    <w:rsid w:val="009F3534"/>
    <w:rsid w:val="00A005E5"/>
    <w:rsid w:val="00A20E10"/>
    <w:rsid w:val="00A2432C"/>
    <w:rsid w:val="00A337F7"/>
    <w:rsid w:val="00A3476F"/>
    <w:rsid w:val="00A36415"/>
    <w:rsid w:val="00A475F4"/>
    <w:rsid w:val="00A617D3"/>
    <w:rsid w:val="00A66E59"/>
    <w:rsid w:val="00A968B9"/>
    <w:rsid w:val="00AB2106"/>
    <w:rsid w:val="00AC73FC"/>
    <w:rsid w:val="00AD6DC1"/>
    <w:rsid w:val="00B001DC"/>
    <w:rsid w:val="00B03128"/>
    <w:rsid w:val="00B11621"/>
    <w:rsid w:val="00B13BA9"/>
    <w:rsid w:val="00B419B8"/>
    <w:rsid w:val="00B62EE8"/>
    <w:rsid w:val="00B65C9E"/>
    <w:rsid w:val="00B704A0"/>
    <w:rsid w:val="00B91ABF"/>
    <w:rsid w:val="00BC1210"/>
    <w:rsid w:val="00BF2D1B"/>
    <w:rsid w:val="00BF5DAB"/>
    <w:rsid w:val="00C021BF"/>
    <w:rsid w:val="00C03FD5"/>
    <w:rsid w:val="00C0479F"/>
    <w:rsid w:val="00C10AC9"/>
    <w:rsid w:val="00C354DC"/>
    <w:rsid w:val="00C35B8D"/>
    <w:rsid w:val="00C37AEE"/>
    <w:rsid w:val="00C47CA5"/>
    <w:rsid w:val="00C5335D"/>
    <w:rsid w:val="00C628A2"/>
    <w:rsid w:val="00C73D30"/>
    <w:rsid w:val="00CB4AC5"/>
    <w:rsid w:val="00CC7C6E"/>
    <w:rsid w:val="00CD2A66"/>
    <w:rsid w:val="00CD4D5A"/>
    <w:rsid w:val="00CD69A8"/>
    <w:rsid w:val="00CE0B74"/>
    <w:rsid w:val="00CE4171"/>
    <w:rsid w:val="00CE61FE"/>
    <w:rsid w:val="00D00C97"/>
    <w:rsid w:val="00D027AB"/>
    <w:rsid w:val="00D06C88"/>
    <w:rsid w:val="00D13F1F"/>
    <w:rsid w:val="00D31FFB"/>
    <w:rsid w:val="00D40024"/>
    <w:rsid w:val="00D52DD5"/>
    <w:rsid w:val="00D54AE8"/>
    <w:rsid w:val="00D568B5"/>
    <w:rsid w:val="00D6528E"/>
    <w:rsid w:val="00D83327"/>
    <w:rsid w:val="00DA44F4"/>
    <w:rsid w:val="00DA4E63"/>
    <w:rsid w:val="00DB4B65"/>
    <w:rsid w:val="00DD5F9B"/>
    <w:rsid w:val="00DD7170"/>
    <w:rsid w:val="00DE4269"/>
    <w:rsid w:val="00DF5F86"/>
    <w:rsid w:val="00DF668D"/>
    <w:rsid w:val="00E07C31"/>
    <w:rsid w:val="00E2282D"/>
    <w:rsid w:val="00E27909"/>
    <w:rsid w:val="00E3100D"/>
    <w:rsid w:val="00E34060"/>
    <w:rsid w:val="00E42322"/>
    <w:rsid w:val="00E62216"/>
    <w:rsid w:val="00E70F0E"/>
    <w:rsid w:val="00E73620"/>
    <w:rsid w:val="00E97AA8"/>
    <w:rsid w:val="00EA7E93"/>
    <w:rsid w:val="00EB2B7E"/>
    <w:rsid w:val="00ED3BA7"/>
    <w:rsid w:val="00EE2312"/>
    <w:rsid w:val="00EF31D5"/>
    <w:rsid w:val="00EF51C0"/>
    <w:rsid w:val="00EF71CE"/>
    <w:rsid w:val="00F11666"/>
    <w:rsid w:val="00F16E89"/>
    <w:rsid w:val="00F22A00"/>
    <w:rsid w:val="00F33BD3"/>
    <w:rsid w:val="00F35B13"/>
    <w:rsid w:val="00F41B3A"/>
    <w:rsid w:val="00F527FC"/>
    <w:rsid w:val="00F773E7"/>
    <w:rsid w:val="00F9619F"/>
    <w:rsid w:val="00FA0A8B"/>
    <w:rsid w:val="00FB31EA"/>
    <w:rsid w:val="00FC0461"/>
    <w:rsid w:val="00FC0522"/>
    <w:rsid w:val="00FC6FC1"/>
    <w:rsid w:val="00FC7593"/>
    <w:rsid w:val="00FD5896"/>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1A12479"/>
  <w15:docId w15:val="{FC25977E-6712-4E28-A4C6-2A1136CA3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A68B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14A4"/>
    <w:pPr>
      <w:ind w:left="720"/>
      <w:contextualSpacing/>
    </w:pPr>
  </w:style>
  <w:style w:type="paragraph" w:styleId="FootnoteText">
    <w:name w:val="footnote text"/>
    <w:basedOn w:val="Normal"/>
    <w:link w:val="FootnoteTextChar"/>
    <w:uiPriority w:val="99"/>
    <w:semiHidden/>
    <w:unhideWhenUsed/>
    <w:rsid w:val="002D3C1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D3C17"/>
    <w:rPr>
      <w:sz w:val="20"/>
      <w:szCs w:val="20"/>
    </w:rPr>
  </w:style>
  <w:style w:type="character" w:styleId="FootnoteReference">
    <w:name w:val="footnote reference"/>
    <w:basedOn w:val="DefaultParagraphFont"/>
    <w:uiPriority w:val="99"/>
    <w:semiHidden/>
    <w:unhideWhenUsed/>
    <w:rsid w:val="002D3C17"/>
    <w:rPr>
      <w:vertAlign w:val="superscript"/>
    </w:rPr>
  </w:style>
  <w:style w:type="paragraph" w:styleId="BalloonText">
    <w:name w:val="Balloon Text"/>
    <w:basedOn w:val="Normal"/>
    <w:link w:val="BalloonTextChar"/>
    <w:uiPriority w:val="99"/>
    <w:semiHidden/>
    <w:unhideWhenUsed/>
    <w:rsid w:val="00AC73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3FC"/>
    <w:rPr>
      <w:rFonts w:ascii="Tahoma" w:hAnsi="Tahoma" w:cs="Tahoma"/>
      <w:sz w:val="16"/>
      <w:szCs w:val="16"/>
    </w:rPr>
  </w:style>
  <w:style w:type="paragraph" w:styleId="BodyText">
    <w:name w:val="Body Text"/>
    <w:basedOn w:val="Normal"/>
    <w:link w:val="BodyTextChar"/>
    <w:rsid w:val="00647648"/>
    <w:pPr>
      <w:spacing w:after="0" w:line="240" w:lineRule="auto"/>
      <w:ind w:left="1440" w:hanging="1440"/>
      <w:jc w:val="center"/>
    </w:pPr>
    <w:rPr>
      <w:rFonts w:ascii="Times New Roman" w:eastAsia="Batang" w:hAnsi="Times New Roman" w:cs="Times New Roman"/>
      <w:sz w:val="24"/>
      <w:szCs w:val="24"/>
      <w:lang w:val="en-GB" w:eastAsia="en-US"/>
    </w:rPr>
  </w:style>
  <w:style w:type="character" w:customStyle="1" w:styleId="BodyTextChar">
    <w:name w:val="Body Text Char"/>
    <w:basedOn w:val="DefaultParagraphFont"/>
    <w:link w:val="BodyText"/>
    <w:rsid w:val="00647648"/>
    <w:rPr>
      <w:rFonts w:ascii="Times New Roman" w:eastAsia="Batang" w:hAnsi="Times New Roman" w:cs="Times New Roman"/>
      <w:sz w:val="24"/>
      <w:szCs w:val="24"/>
      <w:lang w:val="en-GB" w:eastAsia="en-US"/>
    </w:rPr>
  </w:style>
  <w:style w:type="paragraph" w:styleId="Header">
    <w:name w:val="header"/>
    <w:basedOn w:val="Normal"/>
    <w:link w:val="HeaderChar"/>
    <w:uiPriority w:val="99"/>
    <w:unhideWhenUsed/>
    <w:rsid w:val="00572F68"/>
    <w:pPr>
      <w:tabs>
        <w:tab w:val="center" w:pos="4252"/>
        <w:tab w:val="right" w:pos="8504"/>
      </w:tabs>
      <w:snapToGrid w:val="0"/>
    </w:pPr>
  </w:style>
  <w:style w:type="character" w:customStyle="1" w:styleId="HeaderChar">
    <w:name w:val="Header Char"/>
    <w:basedOn w:val="DefaultParagraphFont"/>
    <w:link w:val="Header"/>
    <w:uiPriority w:val="99"/>
    <w:rsid w:val="00572F68"/>
  </w:style>
  <w:style w:type="paragraph" w:styleId="Footer">
    <w:name w:val="footer"/>
    <w:basedOn w:val="Normal"/>
    <w:link w:val="FooterChar"/>
    <w:uiPriority w:val="99"/>
    <w:unhideWhenUsed/>
    <w:rsid w:val="00572F68"/>
    <w:pPr>
      <w:tabs>
        <w:tab w:val="center" w:pos="4252"/>
        <w:tab w:val="right" w:pos="8504"/>
      </w:tabs>
      <w:snapToGrid w:val="0"/>
    </w:pPr>
  </w:style>
  <w:style w:type="character" w:customStyle="1" w:styleId="FooterChar">
    <w:name w:val="Footer Char"/>
    <w:basedOn w:val="DefaultParagraphFont"/>
    <w:link w:val="Footer"/>
    <w:uiPriority w:val="99"/>
    <w:rsid w:val="00572F68"/>
  </w:style>
  <w:style w:type="character" w:customStyle="1" w:styleId="Heading1Char">
    <w:name w:val="Heading 1 Char"/>
    <w:basedOn w:val="DefaultParagraphFont"/>
    <w:link w:val="Heading1"/>
    <w:uiPriority w:val="9"/>
    <w:rsid w:val="006A68B1"/>
    <w:rPr>
      <w:rFonts w:asciiTheme="majorHAnsi" w:eastAsiaTheme="majorEastAsia" w:hAnsiTheme="majorHAnsi" w:cstheme="majorBidi"/>
      <w:b/>
      <w:bCs/>
      <w:color w:val="365F91" w:themeColor="accent1" w:themeShade="BF"/>
      <w:sz w:val="28"/>
      <w:szCs w:val="28"/>
    </w:rPr>
  </w:style>
  <w:style w:type="paragraph" w:styleId="BodyText3">
    <w:name w:val="Body Text 3"/>
    <w:basedOn w:val="Normal"/>
    <w:link w:val="BodyText3Char"/>
    <w:uiPriority w:val="99"/>
    <w:semiHidden/>
    <w:unhideWhenUsed/>
    <w:rsid w:val="00C37AEE"/>
    <w:pPr>
      <w:spacing w:after="120"/>
    </w:pPr>
    <w:rPr>
      <w:sz w:val="16"/>
      <w:szCs w:val="16"/>
    </w:rPr>
  </w:style>
  <w:style w:type="character" w:customStyle="1" w:styleId="BodyText3Char">
    <w:name w:val="Body Text 3 Char"/>
    <w:basedOn w:val="DefaultParagraphFont"/>
    <w:link w:val="BodyText3"/>
    <w:uiPriority w:val="99"/>
    <w:semiHidden/>
    <w:rsid w:val="00C37AE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565295">
      <w:bodyDiv w:val="1"/>
      <w:marLeft w:val="0"/>
      <w:marRight w:val="0"/>
      <w:marTop w:val="0"/>
      <w:marBottom w:val="0"/>
      <w:divBdr>
        <w:top w:val="none" w:sz="0" w:space="0" w:color="auto"/>
        <w:left w:val="none" w:sz="0" w:space="0" w:color="auto"/>
        <w:bottom w:val="none" w:sz="0" w:space="0" w:color="auto"/>
        <w:right w:val="none" w:sz="0" w:space="0" w:color="auto"/>
      </w:divBdr>
    </w:div>
    <w:div w:id="183397156">
      <w:bodyDiv w:val="1"/>
      <w:marLeft w:val="0"/>
      <w:marRight w:val="0"/>
      <w:marTop w:val="0"/>
      <w:marBottom w:val="0"/>
      <w:divBdr>
        <w:top w:val="none" w:sz="0" w:space="0" w:color="auto"/>
        <w:left w:val="none" w:sz="0" w:space="0" w:color="auto"/>
        <w:bottom w:val="none" w:sz="0" w:space="0" w:color="auto"/>
        <w:right w:val="none" w:sz="0" w:space="0" w:color="auto"/>
      </w:divBdr>
    </w:div>
    <w:div w:id="285164663">
      <w:bodyDiv w:val="1"/>
      <w:marLeft w:val="0"/>
      <w:marRight w:val="0"/>
      <w:marTop w:val="0"/>
      <w:marBottom w:val="0"/>
      <w:divBdr>
        <w:top w:val="none" w:sz="0" w:space="0" w:color="auto"/>
        <w:left w:val="none" w:sz="0" w:space="0" w:color="auto"/>
        <w:bottom w:val="none" w:sz="0" w:space="0" w:color="auto"/>
        <w:right w:val="none" w:sz="0" w:space="0" w:color="auto"/>
      </w:divBdr>
    </w:div>
    <w:div w:id="460196814">
      <w:bodyDiv w:val="1"/>
      <w:marLeft w:val="0"/>
      <w:marRight w:val="0"/>
      <w:marTop w:val="0"/>
      <w:marBottom w:val="0"/>
      <w:divBdr>
        <w:top w:val="none" w:sz="0" w:space="0" w:color="auto"/>
        <w:left w:val="none" w:sz="0" w:space="0" w:color="auto"/>
        <w:bottom w:val="none" w:sz="0" w:space="0" w:color="auto"/>
        <w:right w:val="none" w:sz="0" w:space="0" w:color="auto"/>
      </w:divBdr>
    </w:div>
    <w:div w:id="781997867">
      <w:bodyDiv w:val="1"/>
      <w:marLeft w:val="0"/>
      <w:marRight w:val="0"/>
      <w:marTop w:val="0"/>
      <w:marBottom w:val="0"/>
      <w:divBdr>
        <w:top w:val="none" w:sz="0" w:space="0" w:color="auto"/>
        <w:left w:val="none" w:sz="0" w:space="0" w:color="auto"/>
        <w:bottom w:val="none" w:sz="0" w:space="0" w:color="auto"/>
        <w:right w:val="none" w:sz="0" w:space="0" w:color="auto"/>
      </w:divBdr>
    </w:div>
    <w:div w:id="790051449">
      <w:bodyDiv w:val="1"/>
      <w:marLeft w:val="0"/>
      <w:marRight w:val="0"/>
      <w:marTop w:val="0"/>
      <w:marBottom w:val="0"/>
      <w:divBdr>
        <w:top w:val="none" w:sz="0" w:space="0" w:color="auto"/>
        <w:left w:val="none" w:sz="0" w:space="0" w:color="auto"/>
        <w:bottom w:val="none" w:sz="0" w:space="0" w:color="auto"/>
        <w:right w:val="none" w:sz="0" w:space="0" w:color="auto"/>
      </w:divBdr>
    </w:div>
    <w:div w:id="142187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1D512-95A6-42E6-84B9-4092262F6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2220</Words>
  <Characters>12655</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Sungkwon Soh</dc:creator>
  <cp:lastModifiedBy>SungKwon Soh</cp:lastModifiedBy>
  <cp:revision>3</cp:revision>
  <cp:lastPrinted>2018-09-03T09:41:00Z</cp:lastPrinted>
  <dcterms:created xsi:type="dcterms:W3CDTF">2019-10-22T08:01:00Z</dcterms:created>
  <dcterms:modified xsi:type="dcterms:W3CDTF">2019-10-22T08:06:00Z</dcterms:modified>
</cp:coreProperties>
</file>